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38976" w14:textId="6305794A" w:rsidR="00D47F04" w:rsidRDefault="00D47F04" w:rsidP="00D47F04">
      <w:pPr>
        <w:pStyle w:val="NRCINSPECTIONMANUAL"/>
      </w:pPr>
      <w:r>
        <w:rPr>
          <w:b/>
          <w:bCs/>
          <w:sz w:val="36"/>
          <w:szCs w:val="36"/>
        </w:rPr>
        <w:tab/>
      </w:r>
      <w:r w:rsidRPr="00D47F04">
        <w:rPr>
          <w:b/>
          <w:bCs/>
          <w:sz w:val="36"/>
          <w:szCs w:val="36"/>
        </w:rPr>
        <w:t>NRC INSPECTION MANUAL</w:t>
      </w:r>
      <w:r w:rsidRPr="00D47F04">
        <w:tab/>
      </w:r>
      <w:r w:rsidR="00F519DF">
        <w:t>NMSS/DFM</w:t>
      </w:r>
    </w:p>
    <w:p w14:paraId="62EFC651" w14:textId="6401FB06" w:rsidR="000A54F2" w:rsidRPr="000A54F2" w:rsidRDefault="005C19C4" w:rsidP="000A54F2">
      <w:pPr>
        <w:pStyle w:val="IMCIP"/>
      </w:pPr>
      <w:r>
        <w:t xml:space="preserve">Inspection </w:t>
      </w:r>
      <w:r w:rsidR="000A54F2" w:rsidRPr="000A54F2">
        <w:t>MANUAL CHAPTER 1247 APPENDIX C1</w:t>
      </w:r>
    </w:p>
    <w:p w14:paraId="7C79B13E" w14:textId="7B7F3512" w:rsidR="000A54F2" w:rsidRDefault="000A54F2" w:rsidP="000A54F2">
      <w:pPr>
        <w:pStyle w:val="Title"/>
        <w:rPr>
          <w:bCs/>
        </w:rPr>
      </w:pPr>
      <w:r w:rsidRPr="0026438B">
        <w:rPr>
          <w:bCs/>
        </w:rPr>
        <w:t xml:space="preserve">FUEL FACILITY OPERATIONS INSPECTOR TECHNICAL PROFICIENCY </w:t>
      </w:r>
      <w:r w:rsidR="00C67CE3">
        <w:rPr>
          <w:bCs/>
        </w:rPr>
        <w:br/>
      </w:r>
      <w:r w:rsidRPr="0026438B">
        <w:rPr>
          <w:bCs/>
        </w:rPr>
        <w:t>TRAINING AND QUALIFICATION JOURNAL</w:t>
      </w:r>
    </w:p>
    <w:p w14:paraId="7DCE7939" w14:textId="1CE0C39A" w:rsidR="005711D8" w:rsidRDefault="000A54F2" w:rsidP="00822D2D">
      <w:pPr>
        <w:pStyle w:val="EffectiveDate"/>
      </w:pPr>
      <w:r w:rsidRPr="008D2D3E">
        <w:t>Effective Date:</w:t>
      </w:r>
      <w:r w:rsidR="009671C9">
        <w:t xml:space="preserve"> </w:t>
      </w:r>
      <w:r w:rsidR="00A93BB6">
        <w:t>02/05/2026</w:t>
      </w:r>
    </w:p>
    <w:p w14:paraId="2DF0992E" w14:textId="3891B6B2" w:rsidR="000A54F2" w:rsidRPr="005711D8" w:rsidRDefault="000A54F2" w:rsidP="005711D8">
      <w:pPr>
        <w:rPr>
          <w:rFonts w:cs="Arial"/>
          <w:kern w:val="0"/>
          <w14:ligatures w14:val="none"/>
        </w:rPr>
      </w:pPr>
    </w:p>
    <w:p w14:paraId="2360AEFD" w14:textId="77777777" w:rsidR="000A54F2" w:rsidRDefault="000A54F2" w:rsidP="000A54F2">
      <w:pPr>
        <w:pStyle w:val="BodyText"/>
        <w:sectPr w:rsidR="000A54F2" w:rsidSect="004B0BF4">
          <w:footerReference w:type="default" r:id="rId11"/>
          <w:pgSz w:w="12240" w:h="15840"/>
          <w:pgMar w:top="1440" w:right="1440" w:bottom="1440" w:left="1440" w:header="720" w:footer="720" w:gutter="0"/>
          <w:cols w:space="720"/>
          <w:titlePg/>
          <w:docGrid w:linePitch="360"/>
        </w:sectPr>
      </w:pPr>
    </w:p>
    <w:sdt>
      <w:sdtPr>
        <w:rPr>
          <w:rFonts w:eastAsiaTheme="minorEastAsia" w:cstheme="minorBidi"/>
          <w:caps/>
          <w:kern w:val="2"/>
          <w:szCs w:val="22"/>
          <w14:ligatures w14:val="standardContextual"/>
        </w:rPr>
        <w:id w:val="840426129"/>
        <w:docPartObj>
          <w:docPartGallery w:val="Table of Contents"/>
          <w:docPartUnique/>
        </w:docPartObj>
      </w:sdtPr>
      <w:sdtEndPr>
        <w:rPr>
          <w:b/>
          <w:bCs/>
          <w:caps w:val="0"/>
          <w:noProof/>
        </w:rPr>
      </w:sdtEndPr>
      <w:sdtContent>
        <w:p w14:paraId="27218D2B" w14:textId="5E20528C" w:rsidR="005711D8" w:rsidRDefault="005711D8">
          <w:pPr>
            <w:pStyle w:val="TOCHeading"/>
          </w:pPr>
          <w:r>
            <w:t>Table of Contents</w:t>
          </w:r>
        </w:p>
        <w:p w14:paraId="211E3F15" w14:textId="64F6915E" w:rsidR="0004270F" w:rsidRDefault="005711D8">
          <w:pPr>
            <w:pStyle w:val="TOC1"/>
            <w:rPr>
              <w:rFonts w:asciiTheme="minorHAnsi" w:eastAsiaTheme="minorEastAsia" w:hAnsiTheme="minorHAnsi" w:cstheme="minorBidi"/>
              <w:noProof/>
              <w:kern w:val="2"/>
              <w:sz w:val="24"/>
              <w14:ligatures w14:val="standardContextual"/>
            </w:rPr>
          </w:pPr>
          <w:r>
            <w:rPr>
              <w:rFonts w:cs="Arial"/>
            </w:rPr>
            <w:fldChar w:fldCharType="begin"/>
          </w:r>
          <w:r>
            <w:instrText xml:space="preserve"> TOC \o "1-3" \h \z \u </w:instrText>
          </w:r>
          <w:r>
            <w:rPr>
              <w:rFonts w:cs="Arial"/>
            </w:rPr>
            <w:fldChar w:fldCharType="separate"/>
          </w:r>
          <w:hyperlink w:anchor="_Toc220411432" w:history="1">
            <w:r w:rsidR="0004270F" w:rsidRPr="00A31046">
              <w:rPr>
                <w:rStyle w:val="Hyperlink"/>
                <w:rFonts w:eastAsiaTheme="majorEastAsia"/>
                <w:noProof/>
              </w:rPr>
              <w:t>Introduction</w:t>
            </w:r>
            <w:r w:rsidR="0004270F">
              <w:rPr>
                <w:noProof/>
                <w:webHidden/>
              </w:rPr>
              <w:tab/>
            </w:r>
            <w:r w:rsidR="0004270F">
              <w:rPr>
                <w:noProof/>
                <w:webHidden/>
              </w:rPr>
              <w:fldChar w:fldCharType="begin"/>
            </w:r>
            <w:r w:rsidR="0004270F">
              <w:rPr>
                <w:noProof/>
                <w:webHidden/>
              </w:rPr>
              <w:instrText xml:space="preserve"> PAGEREF _Toc220411432 \h </w:instrText>
            </w:r>
            <w:r w:rsidR="0004270F">
              <w:rPr>
                <w:noProof/>
                <w:webHidden/>
              </w:rPr>
            </w:r>
            <w:r w:rsidR="0004270F">
              <w:rPr>
                <w:noProof/>
                <w:webHidden/>
              </w:rPr>
              <w:fldChar w:fldCharType="separate"/>
            </w:r>
            <w:r w:rsidR="00A64349">
              <w:rPr>
                <w:noProof/>
                <w:webHidden/>
              </w:rPr>
              <w:t>1</w:t>
            </w:r>
            <w:r w:rsidR="0004270F">
              <w:rPr>
                <w:noProof/>
                <w:webHidden/>
              </w:rPr>
              <w:fldChar w:fldCharType="end"/>
            </w:r>
          </w:hyperlink>
        </w:p>
        <w:p w14:paraId="2066C10D" w14:textId="29FC4C6F" w:rsidR="0004270F" w:rsidRDefault="0004270F">
          <w:pPr>
            <w:pStyle w:val="TOC1"/>
            <w:rPr>
              <w:rFonts w:asciiTheme="minorHAnsi" w:eastAsiaTheme="minorEastAsia" w:hAnsiTheme="minorHAnsi" w:cstheme="minorBidi"/>
              <w:noProof/>
              <w:kern w:val="2"/>
              <w:sz w:val="24"/>
              <w14:ligatures w14:val="standardContextual"/>
            </w:rPr>
          </w:pPr>
          <w:hyperlink w:anchor="_Toc220411433" w:history="1">
            <w:r w:rsidRPr="00A31046">
              <w:rPr>
                <w:rStyle w:val="Hyperlink"/>
                <w:rFonts w:eastAsiaTheme="majorEastAsia"/>
                <w:noProof/>
              </w:rPr>
              <w:t>Required Fuel Facility Operations Inspector Training Courses</w:t>
            </w:r>
            <w:r>
              <w:rPr>
                <w:noProof/>
                <w:webHidden/>
              </w:rPr>
              <w:tab/>
            </w:r>
            <w:r>
              <w:rPr>
                <w:noProof/>
                <w:webHidden/>
              </w:rPr>
              <w:fldChar w:fldCharType="begin"/>
            </w:r>
            <w:r>
              <w:rPr>
                <w:noProof/>
                <w:webHidden/>
              </w:rPr>
              <w:instrText xml:space="preserve"> PAGEREF _Toc220411433 \h </w:instrText>
            </w:r>
            <w:r>
              <w:rPr>
                <w:noProof/>
                <w:webHidden/>
              </w:rPr>
            </w:r>
            <w:r>
              <w:rPr>
                <w:noProof/>
                <w:webHidden/>
              </w:rPr>
              <w:fldChar w:fldCharType="separate"/>
            </w:r>
            <w:r w:rsidR="00A64349">
              <w:rPr>
                <w:noProof/>
                <w:webHidden/>
              </w:rPr>
              <w:t>1</w:t>
            </w:r>
            <w:r>
              <w:rPr>
                <w:noProof/>
                <w:webHidden/>
              </w:rPr>
              <w:fldChar w:fldCharType="end"/>
            </w:r>
          </w:hyperlink>
        </w:p>
        <w:p w14:paraId="2108E0F2" w14:textId="434561DD" w:rsidR="0004270F" w:rsidRDefault="0004270F">
          <w:pPr>
            <w:pStyle w:val="TOC1"/>
            <w:rPr>
              <w:rFonts w:asciiTheme="minorHAnsi" w:eastAsiaTheme="minorEastAsia" w:hAnsiTheme="minorHAnsi" w:cstheme="minorBidi"/>
              <w:noProof/>
              <w:kern w:val="2"/>
              <w:sz w:val="24"/>
              <w14:ligatures w14:val="standardContextual"/>
            </w:rPr>
          </w:pPr>
          <w:hyperlink w:anchor="_Toc220411434" w:history="1">
            <w:r w:rsidRPr="00A31046">
              <w:rPr>
                <w:rStyle w:val="Hyperlink"/>
                <w:rFonts w:eastAsiaTheme="majorEastAsia"/>
                <w:noProof/>
              </w:rPr>
              <w:t>Required Refresher Training</w:t>
            </w:r>
            <w:r>
              <w:rPr>
                <w:noProof/>
                <w:webHidden/>
              </w:rPr>
              <w:tab/>
            </w:r>
            <w:r>
              <w:rPr>
                <w:noProof/>
                <w:webHidden/>
              </w:rPr>
              <w:fldChar w:fldCharType="begin"/>
            </w:r>
            <w:r>
              <w:rPr>
                <w:noProof/>
                <w:webHidden/>
              </w:rPr>
              <w:instrText xml:space="preserve"> PAGEREF _Toc220411434 \h </w:instrText>
            </w:r>
            <w:r>
              <w:rPr>
                <w:noProof/>
                <w:webHidden/>
              </w:rPr>
            </w:r>
            <w:r>
              <w:rPr>
                <w:noProof/>
                <w:webHidden/>
              </w:rPr>
              <w:fldChar w:fldCharType="separate"/>
            </w:r>
            <w:r w:rsidR="00A64349">
              <w:rPr>
                <w:noProof/>
                <w:webHidden/>
              </w:rPr>
              <w:t>1</w:t>
            </w:r>
            <w:r>
              <w:rPr>
                <w:noProof/>
                <w:webHidden/>
              </w:rPr>
              <w:fldChar w:fldCharType="end"/>
            </w:r>
          </w:hyperlink>
        </w:p>
        <w:p w14:paraId="6CAA79DB" w14:textId="351E3025" w:rsidR="0004270F" w:rsidRDefault="0004270F">
          <w:pPr>
            <w:pStyle w:val="TOC1"/>
            <w:rPr>
              <w:rFonts w:asciiTheme="minorHAnsi" w:eastAsiaTheme="minorEastAsia" w:hAnsiTheme="minorHAnsi" w:cstheme="minorBidi"/>
              <w:noProof/>
              <w:kern w:val="2"/>
              <w:sz w:val="24"/>
              <w14:ligatures w14:val="standardContextual"/>
            </w:rPr>
          </w:pPr>
          <w:hyperlink w:anchor="_Toc220411435" w:history="1">
            <w:r w:rsidRPr="00A31046">
              <w:rPr>
                <w:rStyle w:val="Hyperlink"/>
                <w:rFonts w:eastAsiaTheme="majorEastAsia"/>
                <w:noProof/>
              </w:rPr>
              <w:t>Continuing Training:</w:t>
            </w:r>
            <w:r>
              <w:rPr>
                <w:noProof/>
                <w:webHidden/>
              </w:rPr>
              <w:tab/>
            </w:r>
            <w:r>
              <w:rPr>
                <w:noProof/>
                <w:webHidden/>
              </w:rPr>
              <w:fldChar w:fldCharType="begin"/>
            </w:r>
            <w:r>
              <w:rPr>
                <w:noProof/>
                <w:webHidden/>
              </w:rPr>
              <w:instrText xml:space="preserve"> PAGEREF _Toc220411435 \h </w:instrText>
            </w:r>
            <w:r>
              <w:rPr>
                <w:noProof/>
                <w:webHidden/>
              </w:rPr>
            </w:r>
            <w:r>
              <w:rPr>
                <w:noProof/>
                <w:webHidden/>
              </w:rPr>
              <w:fldChar w:fldCharType="separate"/>
            </w:r>
            <w:r w:rsidR="00A64349">
              <w:rPr>
                <w:noProof/>
                <w:webHidden/>
              </w:rPr>
              <w:t>1</w:t>
            </w:r>
            <w:r>
              <w:rPr>
                <w:noProof/>
                <w:webHidden/>
              </w:rPr>
              <w:fldChar w:fldCharType="end"/>
            </w:r>
          </w:hyperlink>
        </w:p>
        <w:p w14:paraId="6311AD82" w14:textId="78D4093D" w:rsidR="0004270F" w:rsidRDefault="0004270F">
          <w:pPr>
            <w:pStyle w:val="TOC1"/>
            <w:rPr>
              <w:rFonts w:asciiTheme="minorHAnsi" w:eastAsiaTheme="minorEastAsia" w:hAnsiTheme="minorHAnsi" w:cstheme="minorBidi"/>
              <w:noProof/>
              <w:kern w:val="2"/>
              <w:sz w:val="24"/>
              <w14:ligatures w14:val="standardContextual"/>
            </w:rPr>
          </w:pPr>
          <w:hyperlink w:anchor="_Toc220411436" w:history="1">
            <w:r w:rsidRPr="00A31046">
              <w:rPr>
                <w:rStyle w:val="Hyperlink"/>
                <w:rFonts w:eastAsiaTheme="majorEastAsia"/>
                <w:noProof/>
              </w:rPr>
              <w:t>Fuel Facility Operations Inspector Study Guides</w:t>
            </w:r>
            <w:r>
              <w:rPr>
                <w:noProof/>
                <w:webHidden/>
              </w:rPr>
              <w:tab/>
            </w:r>
            <w:r>
              <w:rPr>
                <w:noProof/>
                <w:webHidden/>
              </w:rPr>
              <w:fldChar w:fldCharType="begin"/>
            </w:r>
            <w:r>
              <w:rPr>
                <w:noProof/>
                <w:webHidden/>
              </w:rPr>
              <w:instrText xml:space="preserve"> PAGEREF _Toc220411436 \h </w:instrText>
            </w:r>
            <w:r>
              <w:rPr>
                <w:noProof/>
                <w:webHidden/>
              </w:rPr>
            </w:r>
            <w:r>
              <w:rPr>
                <w:noProof/>
                <w:webHidden/>
              </w:rPr>
              <w:fldChar w:fldCharType="separate"/>
            </w:r>
            <w:r w:rsidR="00A64349">
              <w:rPr>
                <w:noProof/>
                <w:webHidden/>
              </w:rPr>
              <w:t>3</w:t>
            </w:r>
            <w:r>
              <w:rPr>
                <w:noProof/>
                <w:webHidden/>
              </w:rPr>
              <w:fldChar w:fldCharType="end"/>
            </w:r>
          </w:hyperlink>
        </w:p>
        <w:p w14:paraId="383A443F" w14:textId="5D58929D"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37" w:history="1">
            <w:r w:rsidRPr="00A31046">
              <w:rPr>
                <w:rStyle w:val="Hyperlink"/>
                <w:rFonts w:eastAsiaTheme="majorEastAsia"/>
                <w:noProof/>
              </w:rPr>
              <w:t>(ISA-OPS-1) Operations</w:t>
            </w:r>
            <w:r>
              <w:rPr>
                <w:noProof/>
                <w:webHidden/>
              </w:rPr>
              <w:tab/>
            </w:r>
            <w:r>
              <w:rPr>
                <w:noProof/>
                <w:webHidden/>
              </w:rPr>
              <w:fldChar w:fldCharType="begin"/>
            </w:r>
            <w:r>
              <w:rPr>
                <w:noProof/>
                <w:webHidden/>
              </w:rPr>
              <w:instrText xml:space="preserve"> PAGEREF _Toc220411437 \h </w:instrText>
            </w:r>
            <w:r>
              <w:rPr>
                <w:noProof/>
                <w:webHidden/>
              </w:rPr>
            </w:r>
            <w:r>
              <w:rPr>
                <w:noProof/>
                <w:webHidden/>
              </w:rPr>
              <w:fldChar w:fldCharType="separate"/>
            </w:r>
            <w:r w:rsidR="00A64349">
              <w:rPr>
                <w:noProof/>
                <w:webHidden/>
              </w:rPr>
              <w:t>4</w:t>
            </w:r>
            <w:r>
              <w:rPr>
                <w:noProof/>
                <w:webHidden/>
              </w:rPr>
              <w:fldChar w:fldCharType="end"/>
            </w:r>
          </w:hyperlink>
        </w:p>
        <w:p w14:paraId="2E58ED92" w14:textId="7D977B67"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38" w:history="1">
            <w:r w:rsidRPr="00A31046">
              <w:rPr>
                <w:rStyle w:val="Hyperlink"/>
                <w:rFonts w:eastAsiaTheme="majorEastAsia"/>
                <w:noProof/>
              </w:rPr>
              <w:t>(ISA-OPS-2) Resident Inspector (Required for Resident Inspectors)</w:t>
            </w:r>
            <w:r>
              <w:rPr>
                <w:noProof/>
                <w:webHidden/>
              </w:rPr>
              <w:tab/>
            </w:r>
            <w:r>
              <w:rPr>
                <w:noProof/>
                <w:webHidden/>
              </w:rPr>
              <w:fldChar w:fldCharType="begin"/>
            </w:r>
            <w:r>
              <w:rPr>
                <w:noProof/>
                <w:webHidden/>
              </w:rPr>
              <w:instrText xml:space="preserve"> PAGEREF _Toc220411438 \h </w:instrText>
            </w:r>
            <w:r>
              <w:rPr>
                <w:noProof/>
                <w:webHidden/>
              </w:rPr>
            </w:r>
            <w:r>
              <w:rPr>
                <w:noProof/>
                <w:webHidden/>
              </w:rPr>
              <w:fldChar w:fldCharType="separate"/>
            </w:r>
            <w:r w:rsidR="00A64349">
              <w:rPr>
                <w:noProof/>
                <w:webHidden/>
              </w:rPr>
              <w:t>6</w:t>
            </w:r>
            <w:r>
              <w:rPr>
                <w:noProof/>
                <w:webHidden/>
              </w:rPr>
              <w:fldChar w:fldCharType="end"/>
            </w:r>
          </w:hyperlink>
        </w:p>
        <w:p w14:paraId="249EB4DC" w14:textId="603C3357" w:rsidR="0004270F" w:rsidRDefault="0004270F">
          <w:pPr>
            <w:pStyle w:val="TOC1"/>
            <w:rPr>
              <w:rFonts w:asciiTheme="minorHAnsi" w:eastAsiaTheme="minorEastAsia" w:hAnsiTheme="minorHAnsi" w:cstheme="minorBidi"/>
              <w:noProof/>
              <w:kern w:val="2"/>
              <w:sz w:val="24"/>
              <w14:ligatures w14:val="standardContextual"/>
            </w:rPr>
          </w:pPr>
          <w:hyperlink w:anchor="_Toc220411439" w:history="1">
            <w:r w:rsidRPr="00A31046">
              <w:rPr>
                <w:rStyle w:val="Hyperlink"/>
                <w:rFonts w:eastAsiaTheme="majorEastAsia"/>
                <w:noProof/>
              </w:rPr>
              <w:t>Fuel Facility Operations Inspector On-the-Job Activities</w:t>
            </w:r>
            <w:r>
              <w:rPr>
                <w:noProof/>
                <w:webHidden/>
              </w:rPr>
              <w:tab/>
            </w:r>
            <w:r>
              <w:rPr>
                <w:noProof/>
                <w:webHidden/>
              </w:rPr>
              <w:fldChar w:fldCharType="begin"/>
            </w:r>
            <w:r>
              <w:rPr>
                <w:noProof/>
                <w:webHidden/>
              </w:rPr>
              <w:instrText xml:space="preserve"> PAGEREF _Toc220411439 \h </w:instrText>
            </w:r>
            <w:r>
              <w:rPr>
                <w:noProof/>
                <w:webHidden/>
              </w:rPr>
            </w:r>
            <w:r>
              <w:rPr>
                <w:noProof/>
                <w:webHidden/>
              </w:rPr>
              <w:fldChar w:fldCharType="separate"/>
            </w:r>
            <w:r w:rsidR="00A64349">
              <w:rPr>
                <w:noProof/>
                <w:webHidden/>
              </w:rPr>
              <w:t>8</w:t>
            </w:r>
            <w:r>
              <w:rPr>
                <w:noProof/>
                <w:webHidden/>
              </w:rPr>
              <w:fldChar w:fldCharType="end"/>
            </w:r>
          </w:hyperlink>
        </w:p>
        <w:p w14:paraId="778D25F3" w14:textId="5A9AF825"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0" w:history="1">
            <w:r w:rsidRPr="00A31046">
              <w:rPr>
                <w:rStyle w:val="Hyperlink"/>
                <w:rFonts w:eastAsiaTheme="majorEastAsia"/>
                <w:noProof/>
              </w:rPr>
              <w:t>(OJT-OPS-1) Operational Safety Review</w:t>
            </w:r>
            <w:r>
              <w:rPr>
                <w:noProof/>
                <w:webHidden/>
              </w:rPr>
              <w:tab/>
            </w:r>
            <w:r>
              <w:rPr>
                <w:noProof/>
                <w:webHidden/>
              </w:rPr>
              <w:fldChar w:fldCharType="begin"/>
            </w:r>
            <w:r>
              <w:rPr>
                <w:noProof/>
                <w:webHidden/>
              </w:rPr>
              <w:instrText xml:space="preserve"> PAGEREF _Toc220411440 \h </w:instrText>
            </w:r>
            <w:r>
              <w:rPr>
                <w:noProof/>
                <w:webHidden/>
              </w:rPr>
            </w:r>
            <w:r>
              <w:rPr>
                <w:noProof/>
                <w:webHidden/>
              </w:rPr>
              <w:fldChar w:fldCharType="separate"/>
            </w:r>
            <w:r w:rsidR="00A64349">
              <w:rPr>
                <w:noProof/>
                <w:webHidden/>
              </w:rPr>
              <w:t>9</w:t>
            </w:r>
            <w:r>
              <w:rPr>
                <w:noProof/>
                <w:webHidden/>
              </w:rPr>
              <w:fldChar w:fldCharType="end"/>
            </w:r>
          </w:hyperlink>
        </w:p>
        <w:p w14:paraId="7CF5C6CC" w14:textId="400D75DA"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1" w:history="1">
            <w:r w:rsidRPr="00A31046">
              <w:rPr>
                <w:rStyle w:val="Hyperlink"/>
                <w:rFonts w:eastAsiaTheme="majorEastAsia"/>
                <w:noProof/>
              </w:rPr>
              <w:t>(OJT-OPS-2) Management Organization and Controls</w:t>
            </w:r>
            <w:r>
              <w:rPr>
                <w:noProof/>
                <w:webHidden/>
              </w:rPr>
              <w:tab/>
            </w:r>
            <w:r>
              <w:rPr>
                <w:noProof/>
                <w:webHidden/>
              </w:rPr>
              <w:fldChar w:fldCharType="begin"/>
            </w:r>
            <w:r>
              <w:rPr>
                <w:noProof/>
                <w:webHidden/>
              </w:rPr>
              <w:instrText xml:space="preserve"> PAGEREF _Toc220411441 \h </w:instrText>
            </w:r>
            <w:r>
              <w:rPr>
                <w:noProof/>
                <w:webHidden/>
              </w:rPr>
            </w:r>
            <w:r>
              <w:rPr>
                <w:noProof/>
                <w:webHidden/>
              </w:rPr>
              <w:fldChar w:fldCharType="separate"/>
            </w:r>
            <w:r w:rsidR="00A64349">
              <w:rPr>
                <w:noProof/>
                <w:webHidden/>
              </w:rPr>
              <w:t>11</w:t>
            </w:r>
            <w:r>
              <w:rPr>
                <w:noProof/>
                <w:webHidden/>
              </w:rPr>
              <w:fldChar w:fldCharType="end"/>
            </w:r>
          </w:hyperlink>
        </w:p>
        <w:p w14:paraId="7BD8731F" w14:textId="4391BE8F"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2" w:history="1">
            <w:r w:rsidRPr="00A31046">
              <w:rPr>
                <w:rStyle w:val="Hyperlink"/>
                <w:rFonts w:eastAsiaTheme="majorEastAsia"/>
                <w:noProof/>
              </w:rPr>
              <w:t>(OJT-OPS-3) Security Plan and Implementation</w:t>
            </w:r>
            <w:r>
              <w:rPr>
                <w:noProof/>
                <w:webHidden/>
              </w:rPr>
              <w:tab/>
            </w:r>
            <w:r>
              <w:rPr>
                <w:noProof/>
                <w:webHidden/>
              </w:rPr>
              <w:fldChar w:fldCharType="begin"/>
            </w:r>
            <w:r>
              <w:rPr>
                <w:noProof/>
                <w:webHidden/>
              </w:rPr>
              <w:instrText xml:space="preserve"> PAGEREF _Toc220411442 \h </w:instrText>
            </w:r>
            <w:r>
              <w:rPr>
                <w:noProof/>
                <w:webHidden/>
              </w:rPr>
            </w:r>
            <w:r>
              <w:rPr>
                <w:noProof/>
                <w:webHidden/>
              </w:rPr>
              <w:fldChar w:fldCharType="separate"/>
            </w:r>
            <w:r w:rsidR="00A64349">
              <w:rPr>
                <w:noProof/>
                <w:webHidden/>
              </w:rPr>
              <w:t>13</w:t>
            </w:r>
            <w:r>
              <w:rPr>
                <w:noProof/>
                <w:webHidden/>
              </w:rPr>
              <w:fldChar w:fldCharType="end"/>
            </w:r>
          </w:hyperlink>
        </w:p>
        <w:p w14:paraId="39C56592" w14:textId="764A4B23"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3" w:history="1">
            <w:r w:rsidRPr="00A31046">
              <w:rPr>
                <w:rStyle w:val="Hyperlink"/>
                <w:rFonts w:eastAsiaTheme="majorEastAsia"/>
                <w:noProof/>
              </w:rPr>
              <w:t>(OJT-OPS-4) Radiation Protection Program and Implementation</w:t>
            </w:r>
            <w:r>
              <w:rPr>
                <w:noProof/>
                <w:webHidden/>
              </w:rPr>
              <w:tab/>
            </w:r>
            <w:r>
              <w:rPr>
                <w:noProof/>
                <w:webHidden/>
              </w:rPr>
              <w:fldChar w:fldCharType="begin"/>
            </w:r>
            <w:r>
              <w:rPr>
                <w:noProof/>
                <w:webHidden/>
              </w:rPr>
              <w:instrText xml:space="preserve"> PAGEREF _Toc220411443 \h </w:instrText>
            </w:r>
            <w:r>
              <w:rPr>
                <w:noProof/>
                <w:webHidden/>
              </w:rPr>
            </w:r>
            <w:r>
              <w:rPr>
                <w:noProof/>
                <w:webHidden/>
              </w:rPr>
              <w:fldChar w:fldCharType="separate"/>
            </w:r>
            <w:r w:rsidR="00A64349">
              <w:rPr>
                <w:noProof/>
                <w:webHidden/>
              </w:rPr>
              <w:t>15</w:t>
            </w:r>
            <w:r>
              <w:rPr>
                <w:noProof/>
                <w:webHidden/>
              </w:rPr>
              <w:fldChar w:fldCharType="end"/>
            </w:r>
          </w:hyperlink>
        </w:p>
        <w:p w14:paraId="64D66EE0" w14:textId="542E7853"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4" w:history="1">
            <w:r w:rsidRPr="00A31046">
              <w:rPr>
                <w:rStyle w:val="Hyperlink"/>
                <w:rFonts w:eastAsiaTheme="majorEastAsia"/>
                <w:noProof/>
              </w:rPr>
              <w:t>(OJT-OPS-5) Fire Protection Program and Implementation</w:t>
            </w:r>
            <w:r>
              <w:rPr>
                <w:noProof/>
                <w:webHidden/>
              </w:rPr>
              <w:tab/>
            </w:r>
            <w:r>
              <w:rPr>
                <w:noProof/>
                <w:webHidden/>
              </w:rPr>
              <w:fldChar w:fldCharType="begin"/>
            </w:r>
            <w:r>
              <w:rPr>
                <w:noProof/>
                <w:webHidden/>
              </w:rPr>
              <w:instrText xml:space="preserve"> PAGEREF _Toc220411444 \h </w:instrText>
            </w:r>
            <w:r>
              <w:rPr>
                <w:noProof/>
                <w:webHidden/>
              </w:rPr>
            </w:r>
            <w:r>
              <w:rPr>
                <w:noProof/>
                <w:webHidden/>
              </w:rPr>
              <w:fldChar w:fldCharType="separate"/>
            </w:r>
            <w:r w:rsidR="00A64349">
              <w:rPr>
                <w:noProof/>
                <w:webHidden/>
              </w:rPr>
              <w:t>17</w:t>
            </w:r>
            <w:r>
              <w:rPr>
                <w:noProof/>
                <w:webHidden/>
              </w:rPr>
              <w:fldChar w:fldCharType="end"/>
            </w:r>
          </w:hyperlink>
        </w:p>
        <w:p w14:paraId="1168633E" w14:textId="252CA95A" w:rsidR="0004270F" w:rsidRDefault="0004270F">
          <w:pPr>
            <w:pStyle w:val="TOC2"/>
            <w:tabs>
              <w:tab w:val="right" w:leader="dot" w:pos="9350"/>
            </w:tabs>
            <w:rPr>
              <w:rFonts w:asciiTheme="minorHAnsi" w:eastAsiaTheme="minorEastAsia" w:hAnsiTheme="minorHAnsi" w:cstheme="minorBidi"/>
              <w:noProof/>
              <w:kern w:val="2"/>
              <w:sz w:val="24"/>
              <w14:ligatures w14:val="standardContextual"/>
            </w:rPr>
          </w:pPr>
          <w:hyperlink w:anchor="_Toc220411445" w:history="1">
            <w:r w:rsidRPr="00A31046">
              <w:rPr>
                <w:rStyle w:val="Hyperlink"/>
                <w:rFonts w:eastAsiaTheme="majorEastAsia"/>
                <w:noProof/>
              </w:rPr>
              <w:t>(OJT-OPS-6) Emergency Response</w:t>
            </w:r>
            <w:r>
              <w:rPr>
                <w:noProof/>
                <w:webHidden/>
              </w:rPr>
              <w:tab/>
            </w:r>
            <w:r>
              <w:rPr>
                <w:noProof/>
                <w:webHidden/>
              </w:rPr>
              <w:fldChar w:fldCharType="begin"/>
            </w:r>
            <w:r>
              <w:rPr>
                <w:noProof/>
                <w:webHidden/>
              </w:rPr>
              <w:instrText xml:space="preserve"> PAGEREF _Toc220411445 \h </w:instrText>
            </w:r>
            <w:r>
              <w:rPr>
                <w:noProof/>
                <w:webHidden/>
              </w:rPr>
            </w:r>
            <w:r>
              <w:rPr>
                <w:noProof/>
                <w:webHidden/>
              </w:rPr>
              <w:fldChar w:fldCharType="separate"/>
            </w:r>
            <w:r w:rsidR="00A64349">
              <w:rPr>
                <w:noProof/>
                <w:webHidden/>
              </w:rPr>
              <w:t>19</w:t>
            </w:r>
            <w:r>
              <w:rPr>
                <w:noProof/>
                <w:webHidden/>
              </w:rPr>
              <w:fldChar w:fldCharType="end"/>
            </w:r>
          </w:hyperlink>
        </w:p>
        <w:p w14:paraId="6CB3E928" w14:textId="16D4676D" w:rsidR="0004270F" w:rsidRDefault="0004270F">
          <w:pPr>
            <w:pStyle w:val="TOC3"/>
            <w:rPr>
              <w:rFonts w:asciiTheme="minorHAnsi" w:eastAsiaTheme="minorEastAsia" w:hAnsiTheme="minorHAnsi" w:cstheme="minorBidi"/>
              <w:kern w:val="2"/>
              <w:sz w:val="24"/>
              <w14:ligatures w14:val="standardContextual"/>
            </w:rPr>
          </w:pPr>
          <w:hyperlink w:anchor="_Toc220411446" w:history="1">
            <w:r w:rsidRPr="00A31046">
              <w:rPr>
                <w:rStyle w:val="Hyperlink"/>
                <w:rFonts w:eastAsiaTheme="majorEastAsia"/>
              </w:rPr>
              <w:t>Fuel Facility Operations Inspector Technical Proficiency-Level  Signature Card and Certification</w:t>
            </w:r>
            <w:r>
              <w:rPr>
                <w:webHidden/>
              </w:rPr>
              <w:tab/>
            </w:r>
            <w:r>
              <w:rPr>
                <w:webHidden/>
              </w:rPr>
              <w:fldChar w:fldCharType="begin"/>
            </w:r>
            <w:r>
              <w:rPr>
                <w:webHidden/>
              </w:rPr>
              <w:instrText xml:space="preserve"> PAGEREF _Toc220411446 \h </w:instrText>
            </w:r>
            <w:r>
              <w:rPr>
                <w:webHidden/>
              </w:rPr>
            </w:r>
            <w:r>
              <w:rPr>
                <w:webHidden/>
              </w:rPr>
              <w:fldChar w:fldCharType="separate"/>
            </w:r>
            <w:r w:rsidR="00A64349">
              <w:rPr>
                <w:webHidden/>
              </w:rPr>
              <w:t>21</w:t>
            </w:r>
            <w:r>
              <w:rPr>
                <w:webHidden/>
              </w:rPr>
              <w:fldChar w:fldCharType="end"/>
            </w:r>
          </w:hyperlink>
        </w:p>
        <w:p w14:paraId="4D04A71B" w14:textId="5B7F5A87" w:rsidR="0004270F" w:rsidRDefault="0004270F">
          <w:pPr>
            <w:pStyle w:val="TOC3"/>
            <w:rPr>
              <w:rFonts w:asciiTheme="minorHAnsi" w:eastAsiaTheme="minorEastAsia" w:hAnsiTheme="minorHAnsi" w:cstheme="minorBidi"/>
              <w:kern w:val="2"/>
              <w:sz w:val="24"/>
              <w14:ligatures w14:val="standardContextual"/>
            </w:rPr>
          </w:pPr>
          <w:hyperlink w:anchor="_Toc220411447" w:history="1">
            <w:r w:rsidRPr="00A31046">
              <w:rPr>
                <w:rStyle w:val="Hyperlink"/>
                <w:rFonts w:eastAsiaTheme="majorEastAsia"/>
              </w:rPr>
              <w:t>Form 1: Fuel Facility Operations Inspector Technical  Proficiency-Level Equivalency Justification</w:t>
            </w:r>
            <w:r>
              <w:rPr>
                <w:webHidden/>
              </w:rPr>
              <w:tab/>
            </w:r>
            <w:r>
              <w:rPr>
                <w:webHidden/>
              </w:rPr>
              <w:fldChar w:fldCharType="begin"/>
            </w:r>
            <w:r>
              <w:rPr>
                <w:webHidden/>
              </w:rPr>
              <w:instrText xml:space="preserve"> PAGEREF _Toc220411447 \h </w:instrText>
            </w:r>
            <w:r>
              <w:rPr>
                <w:webHidden/>
              </w:rPr>
            </w:r>
            <w:r>
              <w:rPr>
                <w:webHidden/>
              </w:rPr>
              <w:fldChar w:fldCharType="separate"/>
            </w:r>
            <w:r w:rsidR="00A64349">
              <w:rPr>
                <w:webHidden/>
              </w:rPr>
              <w:t>22</w:t>
            </w:r>
            <w:r>
              <w:rPr>
                <w:webHidden/>
              </w:rPr>
              <w:fldChar w:fldCharType="end"/>
            </w:r>
          </w:hyperlink>
        </w:p>
        <w:p w14:paraId="468B8F26" w14:textId="638EC745" w:rsidR="0004270F" w:rsidRDefault="0004270F">
          <w:pPr>
            <w:pStyle w:val="TOC1"/>
            <w:rPr>
              <w:rFonts w:asciiTheme="minorHAnsi" w:eastAsiaTheme="minorEastAsia" w:hAnsiTheme="minorHAnsi" w:cstheme="minorBidi"/>
              <w:noProof/>
              <w:kern w:val="2"/>
              <w:sz w:val="24"/>
              <w14:ligatures w14:val="standardContextual"/>
            </w:rPr>
          </w:pPr>
          <w:hyperlink w:anchor="_Toc220411448" w:history="1">
            <w:r w:rsidRPr="00A31046">
              <w:rPr>
                <w:rStyle w:val="Hyperlink"/>
                <w:rFonts w:eastAsiaTheme="majorEastAsia"/>
                <w:noProof/>
              </w:rPr>
              <w:t>Attachment 1: Revision History for IMC 1247 Appendix C1</w:t>
            </w:r>
            <w:r>
              <w:rPr>
                <w:noProof/>
                <w:webHidden/>
              </w:rPr>
              <w:tab/>
              <w:t>Att1-</w:t>
            </w:r>
            <w:r>
              <w:rPr>
                <w:noProof/>
                <w:webHidden/>
              </w:rPr>
              <w:fldChar w:fldCharType="begin"/>
            </w:r>
            <w:r>
              <w:rPr>
                <w:noProof/>
                <w:webHidden/>
              </w:rPr>
              <w:instrText xml:space="preserve"> PAGEREF _Toc220411448 \h </w:instrText>
            </w:r>
            <w:r>
              <w:rPr>
                <w:noProof/>
                <w:webHidden/>
              </w:rPr>
            </w:r>
            <w:r>
              <w:rPr>
                <w:noProof/>
                <w:webHidden/>
              </w:rPr>
              <w:fldChar w:fldCharType="separate"/>
            </w:r>
            <w:r w:rsidR="00A64349">
              <w:rPr>
                <w:noProof/>
                <w:webHidden/>
              </w:rPr>
              <w:t>1</w:t>
            </w:r>
            <w:r>
              <w:rPr>
                <w:noProof/>
                <w:webHidden/>
              </w:rPr>
              <w:fldChar w:fldCharType="end"/>
            </w:r>
          </w:hyperlink>
        </w:p>
        <w:p w14:paraId="2D9E4FCD" w14:textId="72FF848F" w:rsidR="00C31F2E" w:rsidRDefault="005711D8" w:rsidP="00C31F2E">
          <w:pPr>
            <w:pStyle w:val="BodyText"/>
            <w:rPr>
              <w:noProof/>
            </w:rPr>
          </w:pPr>
          <w:r>
            <w:rPr>
              <w:noProof/>
            </w:rPr>
            <w:fldChar w:fldCharType="end"/>
          </w:r>
        </w:p>
        <w:p w14:paraId="121B3D50" w14:textId="71498C75" w:rsidR="005711D8" w:rsidRDefault="00000000" w:rsidP="005711D8">
          <w:pPr>
            <w:sectPr w:rsidR="005711D8" w:rsidSect="00B273F4">
              <w:footerReference w:type="default" r:id="rId12"/>
              <w:pgSz w:w="12240" w:h="15840"/>
              <w:pgMar w:top="1440" w:right="1440" w:bottom="1440" w:left="1440" w:header="720" w:footer="720" w:gutter="0"/>
              <w:pgNumType w:fmt="lowerRoman" w:start="1"/>
              <w:cols w:space="720"/>
              <w:docGrid w:linePitch="360"/>
            </w:sectPr>
          </w:pPr>
        </w:p>
      </w:sdtContent>
    </w:sdt>
    <w:p w14:paraId="0DD1F8D1" w14:textId="77777777" w:rsidR="000A54F2" w:rsidRPr="000A54F2" w:rsidRDefault="000A54F2" w:rsidP="00163DF2">
      <w:pPr>
        <w:pStyle w:val="Heading1"/>
        <w:spacing w:before="0"/>
      </w:pPr>
      <w:bookmarkStart w:id="1" w:name="_Toc220411432"/>
      <w:r w:rsidRPr="000A54F2">
        <w:lastRenderedPageBreak/>
        <w:t>Introduction</w:t>
      </w:r>
      <w:bookmarkEnd w:id="1"/>
    </w:p>
    <w:p w14:paraId="29C8218E" w14:textId="77777777" w:rsidR="00971CFF" w:rsidRPr="00FF1D59" w:rsidRDefault="00971CFF" w:rsidP="00971CFF">
      <w:pPr>
        <w:pStyle w:val="BodyText"/>
        <w:rPr>
          <w:b/>
          <w:bCs/>
        </w:rPr>
      </w:pPr>
      <w:r w:rsidRPr="00FF1D59">
        <w:t>Consult with your supervisor prior to beginning the activities or completing the courses in this qualification journal. 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14:paraId="7DBC161B" w14:textId="77777777" w:rsidR="00971CFF" w:rsidRPr="00FF1D59" w:rsidRDefault="00971CFF" w:rsidP="00971CFF">
      <w:pPr>
        <w:pStyle w:val="BodyText"/>
        <w:rPr>
          <w:i/>
          <w:iCs/>
          <w:u w:val="single"/>
        </w:rPr>
      </w:pPr>
      <w:r w:rsidRPr="00FF1D59">
        <w:t>Several of the topics have both an individual study guide and on-the-job training. You must complete the individual study guide before beginning the corresponding on-the-job training.</w:t>
      </w:r>
    </w:p>
    <w:p w14:paraId="33A8FBA0" w14:textId="77777777" w:rsidR="00971CFF" w:rsidRPr="005D1631" w:rsidRDefault="00971CFF" w:rsidP="00971CFF">
      <w:pPr>
        <w:pStyle w:val="BodyText"/>
      </w:pPr>
      <w:r w:rsidRPr="005D1631">
        <w:t>Before signing up for any course, be sure that you have checked and have met any prerequisites.</w:t>
      </w:r>
    </w:p>
    <w:p w14:paraId="571CEE75" w14:textId="77777777" w:rsidR="002169A7" w:rsidRDefault="00971CFF" w:rsidP="002169A7">
      <w:pPr>
        <w:pStyle w:val="Heading1"/>
      </w:pPr>
      <w:bookmarkStart w:id="2" w:name="_Toc141707691"/>
      <w:bookmarkStart w:id="3" w:name="_Toc220411433"/>
      <w:r w:rsidRPr="00192342">
        <w:t>Required Fuel Facility Operations Inspector Training Courses</w:t>
      </w:r>
      <w:bookmarkEnd w:id="2"/>
      <w:bookmarkEnd w:id="3"/>
    </w:p>
    <w:p w14:paraId="5191F29B" w14:textId="3F218112" w:rsidR="008C633F" w:rsidRPr="00EF1A56" w:rsidRDefault="008C633F" w:rsidP="53F0D630">
      <w:pPr>
        <w:pStyle w:val="ListBullet2"/>
        <w:rPr>
          <w:b/>
          <w:bCs/>
        </w:rPr>
      </w:pPr>
      <w:ins w:id="4" w:author="Author">
        <w:r>
          <w:t xml:space="preserve">(F-109S) Chemical Safety for </w:t>
        </w:r>
        <w:r w:rsidR="2EDCA493">
          <w:t xml:space="preserve">Inspectors of </w:t>
        </w:r>
        <w:r>
          <w:t>Fuel Cycle Facilities Self Study</w:t>
        </w:r>
        <w:r w:rsidR="498B3730">
          <w:t xml:space="preserve"> </w:t>
        </w:r>
      </w:ins>
    </w:p>
    <w:p w14:paraId="1553CF3E" w14:textId="6C9C4892" w:rsidR="002F153C" w:rsidRDefault="002F153C" w:rsidP="00971CFF">
      <w:pPr>
        <w:pStyle w:val="ListBullet2"/>
        <w:rPr>
          <w:ins w:id="5" w:author="Author"/>
        </w:rPr>
      </w:pPr>
      <w:ins w:id="6" w:author="Author">
        <w:r>
          <w:t>(H-308S) Transportation</w:t>
        </w:r>
        <w:r w:rsidR="00B93039">
          <w:t xml:space="preserve"> of Radioactive Materials Self Study</w:t>
        </w:r>
      </w:ins>
    </w:p>
    <w:p w14:paraId="3FFC7B25" w14:textId="4D264E2D" w:rsidR="00971CFF" w:rsidRDefault="00971CFF" w:rsidP="00971CFF">
      <w:pPr>
        <w:pStyle w:val="ListBullet2"/>
      </w:pPr>
      <w:r w:rsidRPr="00FF1D59">
        <w:t>(F-206S</w:t>
      </w:r>
      <w:r w:rsidR="002169A7">
        <w:t xml:space="preserve">) </w:t>
      </w:r>
      <w:r w:rsidRPr="00FF1D59">
        <w:t>Fire Protection for Fuel Cycle Facilities Self-Study</w:t>
      </w:r>
    </w:p>
    <w:p w14:paraId="540D09CA" w14:textId="77777777" w:rsidR="00971CFF" w:rsidRPr="00006A26" w:rsidRDefault="00971CFF" w:rsidP="00971CFF">
      <w:pPr>
        <w:pStyle w:val="ListBullet2"/>
      </w:pPr>
      <w:r w:rsidRPr="37F6B781">
        <w:t>NFPA Courses:</w:t>
      </w:r>
    </w:p>
    <w:p w14:paraId="133D71F0" w14:textId="77777777" w:rsidR="00971CFF" w:rsidRPr="00B328E6" w:rsidRDefault="00971CFF" w:rsidP="003D518F">
      <w:pPr>
        <w:pStyle w:val="ListBullet3"/>
      </w:pPr>
      <w:r w:rsidRPr="00B328E6">
        <w:t>CFI-I Water-Based Fire Suppression Systems Online Training</w:t>
      </w:r>
      <w:r>
        <w:t xml:space="preserve"> (</w:t>
      </w:r>
      <w:hyperlink r:id="rId13" w:history="1">
        <w:r w:rsidRPr="001F2F7B">
          <w:rPr>
            <w:rStyle w:val="Hyperlink"/>
          </w:rPr>
          <w:t>https://catalog.nfpa.org/CFI-I-Water-Based-Fire-Suppression-Systems-Online-Training-P21375.aspx</w:t>
        </w:r>
      </w:hyperlink>
      <w:r>
        <w:t>)</w:t>
      </w:r>
    </w:p>
    <w:p w14:paraId="3748B8B7" w14:textId="77777777" w:rsidR="00971CFF" w:rsidRPr="00DD14E2" w:rsidRDefault="00971CFF" w:rsidP="003D518F">
      <w:pPr>
        <w:pStyle w:val="ListBullet3"/>
      </w:pPr>
      <w:r w:rsidRPr="00DD14E2">
        <w:t>CFI-I Fire Extinguishers and Plans Online Training</w:t>
      </w:r>
      <w:r>
        <w:t xml:space="preserve"> (</w:t>
      </w:r>
      <w:hyperlink r:id="rId14" w:history="1">
        <w:r w:rsidRPr="001F2F7B">
          <w:rPr>
            <w:rStyle w:val="Hyperlink"/>
          </w:rPr>
          <w:t>https://catalog.nfpa.org/CFI-I-Fire-Extinguishers-and-Plans-Online-Training-P21377.aspx</w:t>
        </w:r>
      </w:hyperlink>
      <w:r>
        <w:t>)</w:t>
      </w:r>
    </w:p>
    <w:p w14:paraId="7BE3049E" w14:textId="77777777" w:rsidR="00971CFF" w:rsidRPr="00DD14E2" w:rsidRDefault="00971CFF" w:rsidP="003D518F">
      <w:pPr>
        <w:pStyle w:val="ListBullet3"/>
      </w:pPr>
      <w:r w:rsidRPr="00DD14E2">
        <w:t>Using NFPA 25 to Inspect, Test, and Maintain Sprinkler Systems Online Training</w:t>
      </w:r>
      <w:r>
        <w:t xml:space="preserve"> (</w:t>
      </w:r>
      <w:hyperlink r:id="rId15" w:history="1">
        <w:r w:rsidRPr="001F2F7B">
          <w:rPr>
            <w:rStyle w:val="Hyperlink"/>
          </w:rPr>
          <w:t>https://catalog.nfpa.org/Using-NFPA-25-to-Inspect-Test-and-Maintain-Sprinkler-Systems-Online-Training-P21367.aspx</w:t>
        </w:r>
      </w:hyperlink>
      <w:r>
        <w:t>)</w:t>
      </w:r>
    </w:p>
    <w:p w14:paraId="4F350DD2" w14:textId="77777777" w:rsidR="00971CFF" w:rsidRPr="00782AEC" w:rsidRDefault="00971CFF" w:rsidP="003D518F">
      <w:pPr>
        <w:pStyle w:val="ListBullet3"/>
      </w:pPr>
      <w:r w:rsidRPr="00DB7D1D">
        <w:t>NFPA 13: Fire Sprinkler Installation Requirements, Online Training</w:t>
      </w:r>
      <w:r>
        <w:t xml:space="preserve"> (</w:t>
      </w:r>
      <w:hyperlink r:id="rId16" w:history="1">
        <w:r w:rsidRPr="001F2F7B">
          <w:rPr>
            <w:rStyle w:val="Hyperlink"/>
          </w:rPr>
          <w:t>https://catalog.nfpa.org/NFPA-13-Fire-Sprinkler-Installation-Requirements-Chapter-8-2016-Online-Training-P21317.aspx</w:t>
        </w:r>
      </w:hyperlink>
      <w:r>
        <w:t>)</w:t>
      </w:r>
    </w:p>
    <w:p w14:paraId="21235DFE" w14:textId="70D59618" w:rsidR="00971CFF" w:rsidRPr="00192342" w:rsidRDefault="00971CFF" w:rsidP="002169A7">
      <w:pPr>
        <w:pStyle w:val="Heading1"/>
      </w:pPr>
      <w:bookmarkStart w:id="7" w:name="_Toc141707692"/>
      <w:bookmarkStart w:id="8" w:name="_Toc220411434"/>
      <w:r w:rsidRPr="00192342">
        <w:t>Required Refresher Training</w:t>
      </w:r>
      <w:bookmarkEnd w:id="7"/>
      <w:bookmarkEnd w:id="8"/>
    </w:p>
    <w:p w14:paraId="64D9ACBE" w14:textId="77777777" w:rsidR="00971CFF" w:rsidRPr="00354CE4" w:rsidRDefault="00971CFF" w:rsidP="00971CFF">
      <w:pPr>
        <w:pStyle w:val="BodyText"/>
      </w:pPr>
      <w:r w:rsidRPr="00FF1D59">
        <w:t xml:space="preserve">(To </w:t>
      </w:r>
      <w:r w:rsidRPr="00354CE4">
        <w:t>be completed every three years)</w:t>
      </w:r>
    </w:p>
    <w:p w14:paraId="0DC4DC34" w14:textId="286028FB" w:rsidR="00971CFF" w:rsidRPr="00354CE4" w:rsidRDefault="00971CFF" w:rsidP="00971CFF">
      <w:pPr>
        <w:pStyle w:val="ListBullet2"/>
      </w:pPr>
      <w:r w:rsidRPr="00354CE4">
        <w:t>(16 Hours)</w:t>
      </w:r>
      <w:r w:rsidR="00633C9A">
        <w:t xml:space="preserve"> </w:t>
      </w:r>
      <w:r w:rsidRPr="00354CE4">
        <w:t>Refresher Technical Training Seminar</w:t>
      </w:r>
      <w:r w:rsidR="00EF5AB8">
        <w:t>,</w:t>
      </w:r>
      <w:r w:rsidRPr="00354CE4">
        <w:t xml:space="preserve"> as approved by supervisor</w:t>
      </w:r>
    </w:p>
    <w:p w14:paraId="0D7CB78D" w14:textId="340A53FC" w:rsidR="00971CFF" w:rsidRPr="00192342" w:rsidRDefault="00971CFF" w:rsidP="0080480A">
      <w:pPr>
        <w:pStyle w:val="Heading1"/>
      </w:pPr>
      <w:bookmarkStart w:id="9" w:name="_Toc141707693"/>
      <w:bookmarkStart w:id="10" w:name="_Toc220411435"/>
      <w:r w:rsidRPr="00192342">
        <w:t>Continuing Training:</w:t>
      </w:r>
      <w:bookmarkEnd w:id="9"/>
      <w:bookmarkEnd w:id="10"/>
    </w:p>
    <w:p w14:paraId="06C5ED31" w14:textId="2AE705AE" w:rsidR="004553B5" w:rsidRDefault="00971CFF" w:rsidP="00195A0D">
      <w:pPr>
        <w:pStyle w:val="BodyText2"/>
      </w:pPr>
      <w:r w:rsidRPr="00843CDA">
        <w:t>These classes are suggested for continuing training for inspectors, following completion of qualification and post-qualification training courses. You may propose alternate courses in additional topic areas to your super</w:t>
      </w:r>
      <w:r w:rsidRPr="00FF1D59">
        <w:t>vis</w:t>
      </w:r>
      <w:r>
        <w:t>or</w:t>
      </w:r>
      <w:r w:rsidR="00E70833">
        <w:t>.</w:t>
      </w:r>
    </w:p>
    <w:p w14:paraId="12C3E86B" w14:textId="77777777" w:rsidR="00971CFF" w:rsidRDefault="00971CFF" w:rsidP="00971CFF">
      <w:pPr>
        <w:pStyle w:val="ListBullet2"/>
      </w:pPr>
      <w:r w:rsidRPr="00FF1D59">
        <w:lastRenderedPageBreak/>
        <w:t>NQA-1 Training</w:t>
      </w:r>
      <w:r w:rsidRPr="008E6B7A">
        <w:t xml:space="preserve"> on</w:t>
      </w:r>
      <w:r>
        <w:t xml:space="preserve"> </w:t>
      </w:r>
      <w:r w:rsidRPr="008E6B7A">
        <w:t>Quality Assurance Program</w:t>
      </w:r>
      <w:r>
        <w:t xml:space="preserve"> for Fuel Cycle Facility</w:t>
      </w:r>
    </w:p>
    <w:p w14:paraId="324E90AE" w14:textId="77777777" w:rsidR="00971CFF" w:rsidRDefault="00971CFF" w:rsidP="00971CFF">
      <w:pPr>
        <w:pStyle w:val="ListBullet2"/>
      </w:pPr>
      <w:r>
        <w:t>NFPA Code Training on Specific Topics (e.g. water-based suppression systems, fire pump testing, sprinkler systems, fire alarm systems, etc.)</w:t>
      </w:r>
    </w:p>
    <w:p w14:paraId="0B113D21" w14:textId="77777777" w:rsidR="00971CFF" w:rsidRDefault="00971CFF" w:rsidP="00971CFF">
      <w:pPr>
        <w:pStyle w:val="ListBullet2"/>
      </w:pPr>
      <w:r>
        <w:t xml:space="preserve">NFPA </w:t>
      </w:r>
      <w:r w:rsidRPr="007222ED">
        <w:t>External Nuclear Criticality Safety Training</w:t>
      </w:r>
    </w:p>
    <w:p w14:paraId="2F62D8C5" w14:textId="77777777" w:rsidR="00971CFF" w:rsidRDefault="00971CFF" w:rsidP="00971CFF">
      <w:pPr>
        <w:pStyle w:val="ListBullet2"/>
      </w:pPr>
      <w:r w:rsidRPr="00FD5C74">
        <w:t>Certified Fire Inspector I (CFI-I)</w:t>
      </w:r>
      <w:r>
        <w:t xml:space="preserve"> Training</w:t>
      </w:r>
    </w:p>
    <w:p w14:paraId="5CD22BB5" w14:textId="77777777" w:rsidR="00971CFF" w:rsidRDefault="00971CFF" w:rsidP="008C633F">
      <w:pPr>
        <w:pStyle w:val="ListBullet2"/>
        <w:numPr>
          <w:ilvl w:val="0"/>
          <w:numId w:val="0"/>
        </w:numPr>
        <w:sectPr w:rsidR="00971CFF" w:rsidSect="00A10A03">
          <w:footerReference w:type="default" r:id="rId17"/>
          <w:pgSz w:w="12240" w:h="15840"/>
          <w:pgMar w:top="1440" w:right="1440" w:bottom="1440" w:left="1440" w:header="720" w:footer="720" w:gutter="0"/>
          <w:pgNumType w:start="1"/>
          <w:cols w:space="720"/>
          <w:docGrid w:linePitch="360"/>
        </w:sectPr>
      </w:pPr>
    </w:p>
    <w:p w14:paraId="3BE23F24" w14:textId="6A7A620A" w:rsidR="00971CFF" w:rsidRDefault="005264C2" w:rsidP="00750F29">
      <w:pPr>
        <w:pStyle w:val="SectionTitlePage"/>
        <w:outlineLvl w:val="0"/>
      </w:pPr>
      <w:bookmarkStart w:id="11" w:name="_Toc220411436"/>
      <w:r w:rsidRPr="00450A4C">
        <w:lastRenderedPageBreak/>
        <w:t>Fuel Facility Operations</w:t>
      </w:r>
      <w:r w:rsidR="001A1B39">
        <w:br/>
      </w:r>
      <w:r w:rsidRPr="00450A4C">
        <w:t>Inspector</w:t>
      </w:r>
      <w:r>
        <w:t xml:space="preserve"> </w:t>
      </w:r>
      <w:r w:rsidRPr="00450A4C">
        <w:t>Study Guides</w:t>
      </w:r>
      <w:bookmarkEnd w:id="11"/>
    </w:p>
    <w:p w14:paraId="42DFA1D4" w14:textId="77777777" w:rsidR="005264C2" w:rsidRDefault="005264C2" w:rsidP="005264C2">
      <w:pPr>
        <w:pStyle w:val="SectionTitlePage"/>
        <w:sectPr w:rsidR="005264C2" w:rsidSect="00750F29">
          <w:pgSz w:w="12240" w:h="15840"/>
          <w:pgMar w:top="1440" w:right="1440" w:bottom="1440" w:left="1440" w:header="720" w:footer="720" w:gutter="0"/>
          <w:cols w:space="720"/>
          <w:vAlign w:val="center"/>
          <w:docGrid w:linePitch="360"/>
        </w:sectPr>
      </w:pPr>
    </w:p>
    <w:p w14:paraId="53AAB343" w14:textId="77777777" w:rsidR="006205FB" w:rsidRPr="00FF1D59" w:rsidRDefault="006205FB" w:rsidP="006205FB">
      <w:pPr>
        <w:pStyle w:val="JournalTOPIC"/>
      </w:pPr>
      <w:bookmarkStart w:id="12" w:name="_Toc141707694"/>
      <w:bookmarkStart w:id="13" w:name="_Toc220411437"/>
      <w:r w:rsidRPr="00FF1D59">
        <w:lastRenderedPageBreak/>
        <w:t>(</w:t>
      </w:r>
      <w:r>
        <w:t>ISA</w:t>
      </w:r>
      <w:r w:rsidRPr="00FF1D59">
        <w:t>-OPS-1) Operations</w:t>
      </w:r>
      <w:bookmarkEnd w:id="12"/>
      <w:bookmarkEnd w:id="13"/>
    </w:p>
    <w:p w14:paraId="5B12E29C" w14:textId="1E373AF0" w:rsidR="006205FB" w:rsidRDefault="006205FB" w:rsidP="006205FB">
      <w:pPr>
        <w:pStyle w:val="JOURNALHeading2"/>
      </w:pPr>
      <w:r w:rsidRPr="00646B12">
        <w:rPr>
          <w:bCs w:val="0"/>
        </w:rPr>
        <w:t>PURPOSE:</w:t>
      </w:r>
    </w:p>
    <w:p w14:paraId="7E8C50FC" w14:textId="77777777" w:rsidR="006205FB" w:rsidRPr="00646B12" w:rsidRDefault="006205FB" w:rsidP="006205FB">
      <w:pPr>
        <w:pStyle w:val="BodyText"/>
      </w:pPr>
      <w:r w:rsidRPr="00646B12">
        <w:t>The U.S. Nuclear Regulatory Commission (NRC) expects Fuel Facility licensees to ensure the safety of their workers, the public and the environment by conducting operations in accordance with prescribed and approved operating procedures, postings and other administrative and engineered safety controls.</w:t>
      </w:r>
    </w:p>
    <w:p w14:paraId="680BDD56" w14:textId="77777777" w:rsidR="006205FB" w:rsidRPr="00646B12" w:rsidRDefault="006205FB" w:rsidP="006205FB">
      <w:pPr>
        <w:pStyle w:val="JOURNALHeading2"/>
        <w:rPr>
          <w:bCs w:val="0"/>
        </w:rPr>
      </w:pPr>
      <w:r w:rsidRPr="00646B12">
        <w:rPr>
          <w:bCs w:val="0"/>
        </w:rPr>
        <w:t>COMPETENCY AREAS:</w:t>
      </w:r>
      <w:r w:rsidRPr="00646B12">
        <w:rPr>
          <w:bCs w:val="0"/>
        </w:rPr>
        <w:tab/>
        <w:t>INSPECTION</w:t>
      </w:r>
    </w:p>
    <w:p w14:paraId="2A372DF2" w14:textId="02DA22DD" w:rsidR="006205FB" w:rsidRPr="00646B12" w:rsidRDefault="006205FB" w:rsidP="006205FB">
      <w:pPr>
        <w:pStyle w:val="JOURNALHeading2"/>
        <w:rPr>
          <w:bCs w:val="0"/>
        </w:rPr>
      </w:pPr>
      <w:r w:rsidRPr="00646B12">
        <w:rPr>
          <w:bCs w:val="0"/>
        </w:rPr>
        <w:t>LEVEL OF EFFORT:</w:t>
      </w:r>
      <w:r w:rsidRPr="00646B12">
        <w:rPr>
          <w:bCs w:val="0"/>
        </w:rPr>
        <w:tab/>
        <w:t>16 hours</w:t>
      </w:r>
    </w:p>
    <w:p w14:paraId="21EA6080" w14:textId="77777777" w:rsidR="006205FB" w:rsidRDefault="006205FB" w:rsidP="006205FB">
      <w:pPr>
        <w:pStyle w:val="JOURNALHeading2"/>
      </w:pPr>
      <w:r w:rsidRPr="00646B12">
        <w:rPr>
          <w:bCs w:val="0"/>
        </w:rPr>
        <w:t>REFERENCES:</w:t>
      </w:r>
    </w:p>
    <w:p w14:paraId="3784E232" w14:textId="47DCBD6A" w:rsidR="006205FB" w:rsidRPr="00646B12" w:rsidRDefault="006205FB" w:rsidP="006205FB">
      <w:pPr>
        <w:pStyle w:val="ListBullet2"/>
      </w:pPr>
      <w:r w:rsidRPr="00646B12">
        <w:t xml:space="preserve">Integrated Safety Analysis (ISA) and License Application for your </w:t>
      </w:r>
      <w:r w:rsidR="006D0FE3">
        <w:t xml:space="preserve">assigned </w:t>
      </w:r>
      <w:r w:rsidRPr="00646B12">
        <w:t>facility</w:t>
      </w:r>
    </w:p>
    <w:p w14:paraId="7FE66DE1" w14:textId="7EF7C8AA" w:rsidR="006205FB" w:rsidRPr="00646B12" w:rsidRDefault="006205FB" w:rsidP="006205FB">
      <w:pPr>
        <w:pStyle w:val="ListBullet2"/>
      </w:pPr>
      <w:r w:rsidRPr="00646B12">
        <w:t xml:space="preserve">Procedures at your </w:t>
      </w:r>
      <w:r w:rsidR="006D0FE3">
        <w:t xml:space="preserve">assigned </w:t>
      </w:r>
      <w:r w:rsidRPr="00646B12">
        <w:t>facility used to control operations</w:t>
      </w:r>
    </w:p>
    <w:p w14:paraId="46124926" w14:textId="77777777" w:rsidR="006205FB" w:rsidRPr="00646B12" w:rsidRDefault="006205FB" w:rsidP="006205FB">
      <w:pPr>
        <w:pStyle w:val="ListBullet2"/>
      </w:pPr>
      <w:r w:rsidRPr="00646B12">
        <w:t>Inspection Procedure (IP) 88020, “Operational Safety”</w:t>
      </w:r>
    </w:p>
    <w:p w14:paraId="468D0CBF" w14:textId="77777777" w:rsidR="006205FB" w:rsidRPr="00646B12" w:rsidRDefault="006205FB" w:rsidP="006205FB">
      <w:pPr>
        <w:pStyle w:val="ListBullet2"/>
      </w:pPr>
      <w:r w:rsidRPr="00646B12">
        <w:t>IP 88025, “Maintenance and Surveillance of Safety Controls”</w:t>
      </w:r>
    </w:p>
    <w:p w14:paraId="2C2EE257" w14:textId="643C9E2E" w:rsidR="006205FB" w:rsidRPr="00646B12" w:rsidRDefault="006205FB" w:rsidP="006205FB">
      <w:pPr>
        <w:pStyle w:val="ListBullet2"/>
      </w:pPr>
      <w:r w:rsidRPr="00646B12">
        <w:t>IMC 2600, Appendix A, “Guidance for Conducting Fuel Facility Inspections”</w:t>
      </w:r>
    </w:p>
    <w:p w14:paraId="1DADED1D" w14:textId="588319F6" w:rsidR="006205FB" w:rsidRPr="00646B12" w:rsidRDefault="006205FB" w:rsidP="006205FB">
      <w:pPr>
        <w:pStyle w:val="ListBullet2"/>
      </w:pPr>
      <w:r w:rsidRPr="00646B12">
        <w:t>(Optional) NUREG-1520, “Standard Review Plan for Fuel Cycle Facilities License Applications – Final Report” (latest revision)</w:t>
      </w:r>
    </w:p>
    <w:p w14:paraId="346E2C48" w14:textId="23CAF876" w:rsidR="006205FB" w:rsidRPr="00646B12" w:rsidRDefault="006205FB" w:rsidP="006205FB">
      <w:pPr>
        <w:pStyle w:val="ListBullet2"/>
      </w:pPr>
      <w:r w:rsidRPr="00646B12">
        <w:t xml:space="preserve">(Optional) NUREG-1513, “Integrated Safety Analysis Guidance </w:t>
      </w:r>
      <w:r w:rsidR="006D0FE3">
        <w:t>Document</w:t>
      </w:r>
      <w:r w:rsidRPr="00646B12">
        <w:t>”</w:t>
      </w:r>
    </w:p>
    <w:p w14:paraId="01A58939" w14:textId="734C91D4" w:rsidR="006205FB" w:rsidRPr="00646B12" w:rsidRDefault="006205FB" w:rsidP="006205FB">
      <w:pPr>
        <w:pStyle w:val="ListBullet2"/>
      </w:pPr>
      <w:r w:rsidRPr="00646B12">
        <w:t xml:space="preserve">DNFSB/TECH-33, Defense Nuclear Facilities Safety Board </w:t>
      </w:r>
      <w:r w:rsidR="006D0FE3">
        <w:t xml:space="preserve">Technical Report </w:t>
      </w:r>
      <w:r w:rsidRPr="00646B12">
        <w:t>Regarding Red Oil, dated November 13, 2003</w:t>
      </w:r>
    </w:p>
    <w:p w14:paraId="468DF2A0" w14:textId="54709FE2" w:rsidR="006205FB" w:rsidRPr="00646B12" w:rsidRDefault="006205FB" w:rsidP="006205FB">
      <w:pPr>
        <w:pStyle w:val="ListBullet2"/>
      </w:pPr>
      <w:r w:rsidRPr="00646B12">
        <w:t xml:space="preserve">Memorandum dated March 10, 2003, “Regulatory Authority Over Chemical Hazards at Fuel Cycle Facilities” </w:t>
      </w:r>
      <w:r w:rsidR="006D0FE3">
        <w:t>(ML030700317)</w:t>
      </w:r>
    </w:p>
    <w:p w14:paraId="5C237D39" w14:textId="77777777" w:rsidR="006D0FE3" w:rsidRPr="00646B12" w:rsidRDefault="006D0FE3" w:rsidP="006D0FE3">
      <w:pPr>
        <w:pStyle w:val="ListBullet2"/>
      </w:pPr>
      <w:r w:rsidRPr="00646B12">
        <w:t xml:space="preserve">Memorandum of Understanding between NRC and OSHA </w:t>
      </w:r>
      <w:hyperlink r:id="rId18" w:history="1">
        <w:r w:rsidRPr="00646B12">
          <w:rPr>
            <w:rStyle w:val="Hyperlink"/>
          </w:rPr>
          <w:t>https://www.osha.gov/laws-regs/mou/2013-09-06</w:t>
        </w:r>
      </w:hyperlink>
    </w:p>
    <w:p w14:paraId="2BF66168" w14:textId="77777777" w:rsidR="006205FB" w:rsidRDefault="006205FB" w:rsidP="006205FB">
      <w:pPr>
        <w:pStyle w:val="JOURNALHeading2"/>
      </w:pPr>
      <w:proofErr w:type="gramStart"/>
      <w:r w:rsidRPr="00646B12">
        <w:t>EVALUATION</w:t>
      </w:r>
      <w:proofErr w:type="gramEnd"/>
      <w:r>
        <w:t xml:space="preserve"> </w:t>
      </w:r>
      <w:r w:rsidRPr="00646B12">
        <w:t>CRITERIA:</w:t>
      </w:r>
    </w:p>
    <w:p w14:paraId="260392EC" w14:textId="77777777" w:rsidR="006205FB" w:rsidRPr="00646B12" w:rsidRDefault="006205FB" w:rsidP="006205FB">
      <w:pPr>
        <w:pStyle w:val="BodyText2"/>
      </w:pPr>
      <w:r w:rsidRPr="00646B12">
        <w:t>Upon completion of this activity, you should be able to do the following:</w:t>
      </w:r>
    </w:p>
    <w:p w14:paraId="72282DCA" w14:textId="77777777" w:rsidR="006205FB" w:rsidRPr="00646B12" w:rsidRDefault="006205FB" w:rsidP="006205FB">
      <w:pPr>
        <w:pStyle w:val="ListBullet2"/>
      </w:pPr>
      <w:r w:rsidRPr="00646B12">
        <w:t>Describe the operational controls used by the facility to ensure safety (administrative, engineered, procedures, postings, etc.)</w:t>
      </w:r>
      <w:r w:rsidRPr="00646B12" w:rsidDel="00AC6474">
        <w:t xml:space="preserve"> </w:t>
      </w:r>
      <w:r w:rsidRPr="00646B12">
        <w:t>Describe the licensee’s program for operational safety, including any hierarchy of safety controls, Management Measures, Safety Review Meetings and Audit requirements, etc.</w:t>
      </w:r>
    </w:p>
    <w:p w14:paraId="0A719838" w14:textId="048D41C7" w:rsidR="006205FB" w:rsidRPr="00646B12" w:rsidRDefault="006205FB" w:rsidP="006205FB">
      <w:pPr>
        <w:pStyle w:val="ListBullet2"/>
      </w:pPr>
      <w:r w:rsidRPr="00646B12">
        <w:lastRenderedPageBreak/>
        <w:t xml:space="preserve">Describe license and ISA commitments to controls for operational safety, including Management Measures, Items Relied </w:t>
      </w:r>
      <w:r w:rsidR="006D0FE3">
        <w:t xml:space="preserve">on for </w:t>
      </w:r>
      <w:r w:rsidRPr="00646B12">
        <w:t>Safety (IROFS), Audits, Safety Review Meetings, etc.</w:t>
      </w:r>
    </w:p>
    <w:p w14:paraId="42E95D4F" w14:textId="2B7E4521" w:rsidR="006205FB" w:rsidRPr="00646B12" w:rsidRDefault="006205FB" w:rsidP="006205FB">
      <w:pPr>
        <w:pStyle w:val="ListBullet2"/>
      </w:pPr>
      <w:r w:rsidRPr="00646B12">
        <w:t xml:space="preserve">Describe the concern with the </w:t>
      </w:r>
      <w:r w:rsidR="006D0FE3">
        <w:t>potential fire risks (e.g.,</w:t>
      </w:r>
      <w:r w:rsidRPr="00646B12">
        <w:t xml:space="preserve"> red oil phenomenon </w:t>
      </w:r>
      <w:r w:rsidR="006D0FE3">
        <w:t xml:space="preserve">to cause explosions and fires) in the fuel cycle facilities </w:t>
      </w:r>
      <w:r w:rsidRPr="00646B12">
        <w:t xml:space="preserve">and how facilities protect against </w:t>
      </w:r>
      <w:r w:rsidR="006D0FE3">
        <w:t>them</w:t>
      </w:r>
      <w:r w:rsidRPr="00646B12">
        <w:t>.</w:t>
      </w:r>
    </w:p>
    <w:p w14:paraId="0DAD65B0" w14:textId="757FD618" w:rsidR="006205FB" w:rsidRPr="00646B12" w:rsidRDefault="006205FB" w:rsidP="006205FB">
      <w:pPr>
        <w:pStyle w:val="ListBullet2"/>
      </w:pPr>
      <w:r w:rsidRPr="00646B12">
        <w:t xml:space="preserve">Describe your </w:t>
      </w:r>
      <w:r w:rsidR="00B953D7">
        <w:t>r</w:t>
      </w:r>
      <w:r w:rsidRPr="00646B12">
        <w:t xml:space="preserve">egulatory </w:t>
      </w:r>
      <w:r w:rsidR="00B953D7">
        <w:t>a</w:t>
      </w:r>
      <w:r w:rsidRPr="00646B12">
        <w:t xml:space="preserve">uthority </w:t>
      </w:r>
      <w:r w:rsidR="00B953D7">
        <w:t>o</w:t>
      </w:r>
      <w:r w:rsidRPr="00646B12">
        <w:t xml:space="preserve">ver </w:t>
      </w:r>
      <w:r w:rsidR="00B953D7">
        <w:t>f</w:t>
      </w:r>
      <w:r w:rsidRPr="00646B12">
        <w:t xml:space="preserve">ire </w:t>
      </w:r>
      <w:r w:rsidR="00B953D7">
        <w:t>hazards and c</w:t>
      </w:r>
      <w:r w:rsidR="00B953D7" w:rsidRPr="00646B12">
        <w:t xml:space="preserve">hemical </w:t>
      </w:r>
      <w:r w:rsidR="00B953D7">
        <w:t>hazards at the f</w:t>
      </w:r>
      <w:r w:rsidR="00B953D7" w:rsidRPr="00646B12">
        <w:t xml:space="preserve">uel </w:t>
      </w:r>
      <w:r w:rsidR="00B953D7">
        <w:t>cycle f</w:t>
      </w:r>
      <w:r w:rsidR="00B953D7" w:rsidRPr="00646B12">
        <w:t>acilities</w:t>
      </w:r>
      <w:r w:rsidRPr="00646B12">
        <w:t>.</w:t>
      </w:r>
    </w:p>
    <w:p w14:paraId="5022B713" w14:textId="4FB7F3B6" w:rsidR="006205FB" w:rsidRPr="00646B12" w:rsidRDefault="006205FB" w:rsidP="006205FB">
      <w:pPr>
        <w:pStyle w:val="ListBullet2"/>
      </w:pPr>
      <w:r w:rsidRPr="00646B12">
        <w:t xml:space="preserve">Describe the </w:t>
      </w:r>
      <w:r w:rsidR="00B953D7">
        <w:t>p</w:t>
      </w:r>
      <w:r w:rsidR="00B953D7" w:rsidRPr="00646B12">
        <w:t xml:space="preserve">rocess </w:t>
      </w:r>
      <w:r w:rsidR="00B953D7">
        <w:t>for</w:t>
      </w:r>
      <w:r w:rsidR="00B953D7" w:rsidRPr="00646B12">
        <w:t xml:space="preserve"> </w:t>
      </w:r>
      <w:r w:rsidR="00B953D7">
        <w:t>p</w:t>
      </w:r>
      <w:r w:rsidRPr="00646B12">
        <w:t xml:space="preserve">roviding </w:t>
      </w:r>
      <w:r w:rsidR="00B953D7">
        <w:t>i</w:t>
      </w:r>
      <w:r w:rsidRPr="00646B12">
        <w:t xml:space="preserve">nformation </w:t>
      </w:r>
      <w:r w:rsidR="00B953D7">
        <w:t>on</w:t>
      </w:r>
      <w:r w:rsidR="00B953D7" w:rsidRPr="00646B12">
        <w:t xml:space="preserve"> </w:t>
      </w:r>
      <w:r w:rsidR="00B953D7">
        <w:t>s</w:t>
      </w:r>
      <w:r w:rsidR="00B953D7" w:rsidRPr="00646B12">
        <w:t xml:space="preserve">ignificant </w:t>
      </w:r>
      <w:r w:rsidR="00B953D7">
        <w:t>n</w:t>
      </w:r>
      <w:r w:rsidR="00B953D7" w:rsidRPr="00646B12">
        <w:t xml:space="preserve">uclear </w:t>
      </w:r>
      <w:r w:rsidR="00E22657">
        <w:t>m</w:t>
      </w:r>
      <w:r w:rsidR="00E22657" w:rsidRPr="00646B12">
        <w:t xml:space="preserve">aterials </w:t>
      </w:r>
      <w:r w:rsidR="00E22657">
        <w:t>i</w:t>
      </w:r>
      <w:r w:rsidR="00E22657" w:rsidRPr="00646B12">
        <w:t xml:space="preserve">ssues </w:t>
      </w:r>
      <w:r w:rsidR="00E22657">
        <w:t>and</w:t>
      </w:r>
      <w:r w:rsidR="00E22657" w:rsidRPr="00646B12">
        <w:t xml:space="preserve"> </w:t>
      </w:r>
      <w:r w:rsidR="00E22657">
        <w:t>a</w:t>
      </w:r>
      <w:r w:rsidR="00E22657" w:rsidRPr="00646B12">
        <w:t xml:space="preserve">dverse </w:t>
      </w:r>
      <w:r w:rsidR="00E22657">
        <w:t>li</w:t>
      </w:r>
      <w:r w:rsidR="00E22657" w:rsidRPr="00646B12">
        <w:t xml:space="preserve">censee </w:t>
      </w:r>
      <w:r w:rsidR="00E22657">
        <w:t>p</w:t>
      </w:r>
      <w:r w:rsidR="00E22657" w:rsidRPr="00646B12">
        <w:t>erformance</w:t>
      </w:r>
      <w:r w:rsidRPr="00646B12">
        <w:t>.</w:t>
      </w:r>
    </w:p>
    <w:p w14:paraId="5ED63F33" w14:textId="77777777" w:rsidR="006205FB" w:rsidRDefault="006205FB" w:rsidP="006205FB">
      <w:pPr>
        <w:pStyle w:val="JOURNALHeading2"/>
      </w:pPr>
      <w:r w:rsidRPr="00646B12">
        <w:rPr>
          <w:bCs w:val="0"/>
        </w:rPr>
        <w:t>TASKS:</w:t>
      </w:r>
    </w:p>
    <w:p w14:paraId="5C436590" w14:textId="5487AF1C" w:rsidR="006205FB" w:rsidRPr="00646B12" w:rsidRDefault="006205FB" w:rsidP="006205FB">
      <w:pPr>
        <w:pStyle w:val="ListBullet2"/>
      </w:pPr>
      <w:r w:rsidRPr="00646B12">
        <w:t xml:space="preserve">Review the ISA Summary, </w:t>
      </w:r>
      <w:r w:rsidR="00FD6F2C">
        <w:t>OSHA MOU,</w:t>
      </w:r>
      <w:r w:rsidRPr="00646B12">
        <w:t xml:space="preserve"> selected sections of the ISA, License Application, and any procedures used at your assigned facility to control the </w:t>
      </w:r>
      <w:r w:rsidR="00FD6F2C">
        <w:t>conduct of</w:t>
      </w:r>
      <w:r w:rsidRPr="00646B12">
        <w:t xml:space="preserve"> operations and </w:t>
      </w:r>
      <w:r w:rsidR="00FD6F2C">
        <w:t>implement</w:t>
      </w:r>
      <w:r w:rsidR="00FD6F2C" w:rsidRPr="00646B12">
        <w:t xml:space="preserve"> </w:t>
      </w:r>
      <w:r w:rsidRPr="00646B12">
        <w:t>safety controls.</w:t>
      </w:r>
    </w:p>
    <w:p w14:paraId="209C1D95" w14:textId="519F55AA" w:rsidR="006205FB" w:rsidRPr="00646B12" w:rsidRDefault="006205FB" w:rsidP="006205FB">
      <w:pPr>
        <w:pStyle w:val="ListBullet2"/>
      </w:pPr>
      <w:r w:rsidRPr="00646B12">
        <w:t xml:space="preserve">Identify any specific risks associated with your </w:t>
      </w:r>
      <w:r w:rsidR="00FD6F2C">
        <w:t>assigned</w:t>
      </w:r>
      <w:r w:rsidR="00FD6F2C" w:rsidRPr="00646B12">
        <w:t xml:space="preserve"> </w:t>
      </w:r>
      <w:r w:rsidRPr="00646B12">
        <w:t xml:space="preserve">facility </w:t>
      </w:r>
      <w:proofErr w:type="gramStart"/>
      <w:r w:rsidRPr="00646B12">
        <w:t>as a result of</w:t>
      </w:r>
      <w:proofErr w:type="gramEnd"/>
      <w:r w:rsidRPr="00646B12">
        <w:t xml:space="preserve"> your review of the ISA.</w:t>
      </w:r>
    </w:p>
    <w:p w14:paraId="20278F8F" w14:textId="7A5B5622" w:rsidR="006205FB" w:rsidRPr="00646B12" w:rsidRDefault="006205FB" w:rsidP="006205FB">
      <w:pPr>
        <w:pStyle w:val="ListBullet2"/>
      </w:pPr>
      <w:r w:rsidRPr="00646B12">
        <w:t xml:space="preserve">Discuss with your supervisor or a qualified operations inspector the risks at your </w:t>
      </w:r>
      <w:r w:rsidR="00FD6F2C">
        <w:t xml:space="preserve">assigned </w:t>
      </w:r>
      <w:r w:rsidRPr="00646B12">
        <w:t xml:space="preserve">facility and the operational controls used by your </w:t>
      </w:r>
      <w:r w:rsidR="00FD6F2C">
        <w:t>assigned</w:t>
      </w:r>
      <w:r w:rsidR="00FD6F2C" w:rsidRPr="00646B12">
        <w:t xml:space="preserve"> </w:t>
      </w:r>
      <w:r w:rsidRPr="00646B12">
        <w:t>facility to ensure safety of operations.</w:t>
      </w:r>
    </w:p>
    <w:p w14:paraId="28BB1DCB" w14:textId="1CD71BF1" w:rsidR="006205FB" w:rsidRPr="00646B12" w:rsidRDefault="006205FB" w:rsidP="006205FB">
      <w:pPr>
        <w:pStyle w:val="ListBullet2"/>
      </w:pPr>
      <w:r w:rsidRPr="00646B12">
        <w:t xml:space="preserve">Discuss with your supervisor, or the person designated as a resource, the safety controls, safety control hierarchy, </w:t>
      </w:r>
      <w:r w:rsidR="00FD6F2C">
        <w:t>m</w:t>
      </w:r>
      <w:r w:rsidR="00FD6F2C" w:rsidRPr="00646B12">
        <w:t xml:space="preserve">anagement </w:t>
      </w:r>
      <w:r w:rsidR="00FD6F2C">
        <w:t>m</w:t>
      </w:r>
      <w:r w:rsidRPr="00646B12">
        <w:t xml:space="preserve">easures, IROFS, </w:t>
      </w:r>
      <w:r w:rsidR="00FD6F2C">
        <w:t>a</w:t>
      </w:r>
      <w:r w:rsidRPr="00646B12">
        <w:t xml:space="preserve">udits, </w:t>
      </w:r>
      <w:r w:rsidR="00FD6F2C">
        <w:t>s</w:t>
      </w:r>
      <w:r w:rsidRPr="00646B12">
        <w:t xml:space="preserve">afety </w:t>
      </w:r>
      <w:r w:rsidR="00FD6F2C">
        <w:t>r</w:t>
      </w:r>
      <w:r w:rsidRPr="00646B12">
        <w:t xml:space="preserve">eview </w:t>
      </w:r>
      <w:r w:rsidR="00FD6F2C">
        <w:t>m</w:t>
      </w:r>
      <w:r w:rsidRPr="00646B12">
        <w:t>eetings, and any other safety controls identified during your review.</w:t>
      </w:r>
    </w:p>
    <w:p w14:paraId="2580C3CA" w14:textId="0ADAE830" w:rsidR="006205FB" w:rsidRPr="009E3A5F" w:rsidRDefault="006205FB" w:rsidP="009E3A5F">
      <w:pPr>
        <w:pStyle w:val="JOURNALHeading2"/>
      </w:pPr>
      <w:r>
        <w:rPr>
          <w:bCs w:val="0"/>
        </w:rPr>
        <w:t>DOCUMENTATION:</w:t>
      </w:r>
      <w:r>
        <w:rPr>
          <w:bCs w:val="0"/>
        </w:rPr>
        <w:tab/>
      </w:r>
      <w:r w:rsidRPr="00646B12">
        <w:rPr>
          <w:bCs w:val="0"/>
        </w:rPr>
        <w:t>Fuel</w:t>
      </w:r>
      <w:r w:rsidRPr="00FF1D59">
        <w:t xml:space="preserve"> Facility Operations Inspector Technical Proficiency-</w:t>
      </w:r>
      <w:r>
        <w:t xml:space="preserve">Level </w:t>
      </w:r>
      <w:r w:rsidRPr="00FF1D59">
        <w:t>Qualification Signature Card, Item SG-OPS-1</w:t>
      </w:r>
    </w:p>
    <w:p w14:paraId="5610E67C" w14:textId="77636EBA" w:rsidR="006205FB" w:rsidRPr="00104B32" w:rsidRDefault="006205FB" w:rsidP="006205FB">
      <w:pPr>
        <w:pStyle w:val="JournalTOPIC"/>
      </w:pPr>
      <w:bookmarkStart w:id="14" w:name="_Toc220411438"/>
      <w:r w:rsidRPr="00104B32">
        <w:lastRenderedPageBreak/>
        <w:t>(</w:t>
      </w:r>
      <w:r>
        <w:t>ISA</w:t>
      </w:r>
      <w:r w:rsidRPr="00104B32">
        <w:t xml:space="preserve">-OPS-2) Resident Inspector </w:t>
      </w:r>
      <w:ins w:id="15" w:author="Author">
        <w:r w:rsidR="00EB22C5">
          <w:t>(Required for Resident Inspectors)</w:t>
        </w:r>
      </w:ins>
      <w:bookmarkEnd w:id="14"/>
    </w:p>
    <w:p w14:paraId="616713D0" w14:textId="77777777" w:rsidR="006205FB" w:rsidRDefault="006205FB" w:rsidP="006205FB">
      <w:pPr>
        <w:pStyle w:val="JOURNALHeading2"/>
      </w:pPr>
      <w:r w:rsidRPr="00677351">
        <w:rPr>
          <w:bCs w:val="0"/>
        </w:rPr>
        <w:t>PURPOSE:</w:t>
      </w:r>
    </w:p>
    <w:p w14:paraId="4A6FFA90" w14:textId="641B9A09" w:rsidR="006205FB" w:rsidRPr="00677351" w:rsidRDefault="006205FB" w:rsidP="006205FB">
      <w:pPr>
        <w:pStyle w:val="BodyText"/>
      </w:pPr>
      <w:r w:rsidRPr="00677351">
        <w:t xml:space="preserve">The NRC maintains resident inspectors at the Category </w:t>
      </w:r>
      <w:ins w:id="16" w:author="Author">
        <w:r w:rsidR="00D702CF">
          <w:t>I</w:t>
        </w:r>
        <w:r w:rsidR="00D702CF" w:rsidRPr="00677351">
          <w:t xml:space="preserve"> </w:t>
        </w:r>
      </w:ins>
      <w:r w:rsidRPr="00677351">
        <w:t xml:space="preserve">Fuel </w:t>
      </w:r>
      <w:r w:rsidR="00016C45">
        <w:t xml:space="preserve">Fabrication </w:t>
      </w:r>
      <w:r w:rsidRPr="00677351">
        <w:t xml:space="preserve">Facilities to observe daily operations and ensure that the hazards associated with handling </w:t>
      </w:r>
      <w:r w:rsidRPr="009A2220">
        <w:t>strategic special nuclear material are properly controlled. This</w:t>
      </w:r>
      <w:ins w:id="17" w:author="Author">
        <w:r w:rsidR="003A1DB4">
          <w:t xml:space="preserve"> individual study activity is required for </w:t>
        </w:r>
      </w:ins>
      <w:r w:rsidRPr="00677351">
        <w:t>resident inspectors and region</w:t>
      </w:r>
      <w:ins w:id="18" w:author="Author">
        <w:r w:rsidR="00540505">
          <w:t>-based</w:t>
        </w:r>
      </w:ins>
      <w:r w:rsidRPr="00677351">
        <w:t xml:space="preserve"> inspectors planning to become resident inspectors.</w:t>
      </w:r>
      <w:ins w:id="19" w:author="Author">
        <w:r w:rsidR="0062318D">
          <w:t xml:space="preserve"> This is optional</w:t>
        </w:r>
        <w:r w:rsidR="00540505">
          <w:t xml:space="preserve"> for region-based inspectors not planning to be</w:t>
        </w:r>
        <w:r w:rsidR="00F66CC4">
          <w:t>come a resident inspector.</w:t>
        </w:r>
      </w:ins>
    </w:p>
    <w:p w14:paraId="44EC44A6" w14:textId="77777777" w:rsidR="006205FB" w:rsidRPr="00677351" w:rsidRDefault="006205FB" w:rsidP="006205FB">
      <w:pPr>
        <w:pStyle w:val="JOURNALHeading2"/>
        <w:rPr>
          <w:bCs w:val="0"/>
        </w:rPr>
      </w:pPr>
      <w:r w:rsidRPr="00677351">
        <w:rPr>
          <w:bCs w:val="0"/>
        </w:rPr>
        <w:t>COMPETENCY AREAS:</w:t>
      </w:r>
      <w:r w:rsidRPr="00677351">
        <w:rPr>
          <w:bCs w:val="0"/>
        </w:rPr>
        <w:tab/>
        <w:t>INSPECTION</w:t>
      </w:r>
    </w:p>
    <w:p w14:paraId="37126215" w14:textId="77777777" w:rsidR="006205FB" w:rsidRPr="00677351" w:rsidRDefault="006205FB" w:rsidP="006205FB">
      <w:pPr>
        <w:pStyle w:val="JOURNALHeading2"/>
        <w:rPr>
          <w:bCs w:val="0"/>
        </w:rPr>
      </w:pPr>
      <w:r w:rsidRPr="00677351">
        <w:rPr>
          <w:bCs w:val="0"/>
        </w:rPr>
        <w:t>LEVEL OF</w:t>
      </w:r>
      <w:r>
        <w:t xml:space="preserve"> </w:t>
      </w:r>
      <w:r w:rsidRPr="00677351">
        <w:rPr>
          <w:bCs w:val="0"/>
        </w:rPr>
        <w:t>EFFORT:</w:t>
      </w:r>
      <w:r w:rsidRPr="00677351">
        <w:rPr>
          <w:bCs w:val="0"/>
        </w:rPr>
        <w:tab/>
        <w:t>60 hours</w:t>
      </w:r>
    </w:p>
    <w:p w14:paraId="574987EF" w14:textId="77777777" w:rsidR="006205FB" w:rsidRDefault="006205FB" w:rsidP="006205FB">
      <w:pPr>
        <w:pStyle w:val="JOURNALHeading2"/>
        <w:rPr>
          <w:bCs w:val="0"/>
        </w:rPr>
      </w:pPr>
      <w:bookmarkStart w:id="20" w:name="_Toc184630697"/>
      <w:r w:rsidRPr="00677351">
        <w:rPr>
          <w:bCs w:val="0"/>
        </w:rPr>
        <w:t>REFERENCES:</w:t>
      </w:r>
      <w:bookmarkEnd w:id="20"/>
    </w:p>
    <w:p w14:paraId="3AF0C087" w14:textId="77777777" w:rsidR="006205FB" w:rsidRPr="00677351" w:rsidRDefault="006205FB" w:rsidP="006205FB">
      <w:pPr>
        <w:pStyle w:val="ListBullet2"/>
      </w:pPr>
      <w:r w:rsidRPr="00677351">
        <w:t>IMC 2600, Appendix C, “Fuel Cycle Resident Inspection Program”</w:t>
      </w:r>
    </w:p>
    <w:p w14:paraId="4116D9AD" w14:textId="0357B622" w:rsidR="006205FB" w:rsidRPr="00677351" w:rsidRDefault="006205FB" w:rsidP="006205FB">
      <w:pPr>
        <w:pStyle w:val="ListBullet2"/>
      </w:pPr>
      <w:r w:rsidRPr="00677351">
        <w:t xml:space="preserve">IP 88135, “Resident Inspection Program for Category I Fuel </w:t>
      </w:r>
      <w:r w:rsidR="00016C45">
        <w:t>Cycle</w:t>
      </w:r>
      <w:r w:rsidRPr="00677351">
        <w:t xml:space="preserve"> Facilities”</w:t>
      </w:r>
    </w:p>
    <w:p w14:paraId="24A9AB80" w14:textId="51BBFC4C" w:rsidR="006205FB" w:rsidRPr="00677351" w:rsidRDefault="006205FB" w:rsidP="006205FB">
      <w:pPr>
        <w:pStyle w:val="ListBullet2"/>
      </w:pPr>
      <w:r w:rsidRPr="00677351">
        <w:t xml:space="preserve">Region Office </w:t>
      </w:r>
      <w:ins w:id="21" w:author="Author">
        <w:r w:rsidR="0082034E">
          <w:t xml:space="preserve">Procedures </w:t>
        </w:r>
      </w:ins>
    </w:p>
    <w:p w14:paraId="1101BC3F" w14:textId="77777777" w:rsidR="006205FB" w:rsidRPr="00677351" w:rsidRDefault="006205FB" w:rsidP="006205FB">
      <w:pPr>
        <w:pStyle w:val="ListBullet2"/>
      </w:pPr>
      <w:r w:rsidRPr="00677351">
        <w:t>OEDO Procedure 0350, “NRC Daily Notes and One-Week Look Ahead”</w:t>
      </w:r>
    </w:p>
    <w:p w14:paraId="0A9F7C34" w14:textId="77777777" w:rsidR="006205FB" w:rsidRDefault="006205FB" w:rsidP="006205FB">
      <w:pPr>
        <w:pStyle w:val="JOURNALHeading2"/>
      </w:pPr>
      <w:proofErr w:type="gramStart"/>
      <w:r w:rsidRPr="00677351">
        <w:rPr>
          <w:bCs w:val="0"/>
        </w:rPr>
        <w:t>EVALUATION</w:t>
      </w:r>
      <w:proofErr w:type="gramEnd"/>
      <w:r>
        <w:t xml:space="preserve"> </w:t>
      </w:r>
      <w:r w:rsidRPr="00677351">
        <w:rPr>
          <w:bCs w:val="0"/>
        </w:rPr>
        <w:t>CRITERIA:</w:t>
      </w:r>
    </w:p>
    <w:p w14:paraId="236C9D07" w14:textId="77777777" w:rsidR="006205FB" w:rsidRPr="00677351" w:rsidRDefault="006205FB" w:rsidP="006205FB">
      <w:pPr>
        <w:pStyle w:val="BodyText2"/>
      </w:pPr>
      <w:r w:rsidRPr="00677351">
        <w:t>Upon completion of this activity, you should be able to do the following:</w:t>
      </w:r>
    </w:p>
    <w:p w14:paraId="18D0C99F" w14:textId="77777777" w:rsidR="006205FB" w:rsidRPr="00677351" w:rsidRDefault="006205FB" w:rsidP="006205FB">
      <w:pPr>
        <w:pStyle w:val="ListBullet2"/>
      </w:pPr>
      <w:r w:rsidRPr="00677351">
        <w:t>Understand the additional requirements for performing as a Resident Inspector at a Fuel Cycle facility.</w:t>
      </w:r>
    </w:p>
    <w:p w14:paraId="1CD39575" w14:textId="1D045342" w:rsidR="006205FB" w:rsidRDefault="006205FB" w:rsidP="006205FB">
      <w:pPr>
        <w:pStyle w:val="JOURNALHeading2"/>
        <w:rPr>
          <w:bCs w:val="0"/>
        </w:rPr>
      </w:pPr>
      <w:r w:rsidRPr="00677351">
        <w:rPr>
          <w:bCs w:val="0"/>
        </w:rPr>
        <w:t>TASKS:</w:t>
      </w:r>
    </w:p>
    <w:p w14:paraId="7C1961EC" w14:textId="77777777" w:rsidR="006205FB" w:rsidRPr="00677351" w:rsidRDefault="006205FB" w:rsidP="006205FB">
      <w:pPr>
        <w:pStyle w:val="BodyText"/>
        <w:numPr>
          <w:ilvl w:val="0"/>
          <w:numId w:val="6"/>
        </w:numPr>
      </w:pPr>
      <w:r w:rsidRPr="00677351">
        <w:t>Read the referenced procedures above including the ROIs referenced in ROI 0702.</w:t>
      </w:r>
    </w:p>
    <w:p w14:paraId="74CE9251" w14:textId="6D3DFE36" w:rsidR="006205FB" w:rsidRPr="00677351" w:rsidRDefault="006205FB" w:rsidP="006205FB">
      <w:pPr>
        <w:pStyle w:val="BodyText"/>
        <w:numPr>
          <w:ilvl w:val="0"/>
          <w:numId w:val="6"/>
        </w:numPr>
      </w:pPr>
      <w:r w:rsidRPr="00677351">
        <w:t>Discuss the information with your supervisor or a Senior Resident Inspector at a Fuel Cycle facility. Ensure topics covered include role of the Senior Resident Inspector during:</w:t>
      </w:r>
    </w:p>
    <w:p w14:paraId="33D029BC" w14:textId="7F1D923C" w:rsidR="006205FB" w:rsidRPr="00677351" w:rsidRDefault="006205FB" w:rsidP="006205FB">
      <w:pPr>
        <w:pStyle w:val="BodyText"/>
        <w:numPr>
          <w:ilvl w:val="1"/>
          <w:numId w:val="6"/>
        </w:numPr>
      </w:pPr>
      <w:r w:rsidRPr="00677351">
        <w:t xml:space="preserve">Event </w:t>
      </w:r>
      <w:r w:rsidR="00016C45">
        <w:t>r</w:t>
      </w:r>
      <w:r w:rsidR="00016C45" w:rsidRPr="00677351">
        <w:t>esponse</w:t>
      </w:r>
      <w:r w:rsidRPr="00677351">
        <w:t>.</w:t>
      </w:r>
    </w:p>
    <w:p w14:paraId="53DDD1F6" w14:textId="77777777" w:rsidR="006205FB" w:rsidRPr="00677351" w:rsidRDefault="006205FB" w:rsidP="006205FB">
      <w:pPr>
        <w:pStyle w:val="BodyText"/>
        <w:numPr>
          <w:ilvl w:val="1"/>
          <w:numId w:val="6"/>
        </w:numPr>
      </w:pPr>
      <w:r w:rsidRPr="00677351">
        <w:t>Communication with external stakeholders including the media.</w:t>
      </w:r>
    </w:p>
    <w:p w14:paraId="7FCC9AD6" w14:textId="77777777" w:rsidR="006205FB" w:rsidRPr="00677351" w:rsidRDefault="006205FB" w:rsidP="006205FB">
      <w:pPr>
        <w:pStyle w:val="BodyText"/>
        <w:numPr>
          <w:ilvl w:val="1"/>
          <w:numId w:val="6"/>
        </w:numPr>
      </w:pPr>
      <w:r w:rsidRPr="00677351">
        <w:t>Communication with licensee employees on-site and offsite.</w:t>
      </w:r>
    </w:p>
    <w:p w14:paraId="675D0717" w14:textId="6220265E" w:rsidR="006205FB" w:rsidRPr="00677351" w:rsidRDefault="006205FB" w:rsidP="006205FB">
      <w:pPr>
        <w:pStyle w:val="BodyText"/>
        <w:numPr>
          <w:ilvl w:val="1"/>
          <w:numId w:val="6"/>
        </w:numPr>
      </w:pPr>
      <w:r w:rsidRPr="00677351">
        <w:t>Senior NRC Management or other government officials’ site visits including members of Congress, state</w:t>
      </w:r>
      <w:r w:rsidR="002D2883">
        <w:t>,</w:t>
      </w:r>
      <w:r w:rsidRPr="00677351">
        <w:t xml:space="preserve"> or local representatives.</w:t>
      </w:r>
    </w:p>
    <w:p w14:paraId="76E5E73A" w14:textId="77777777" w:rsidR="006205FB" w:rsidRPr="00677351" w:rsidRDefault="006205FB" w:rsidP="006205FB">
      <w:pPr>
        <w:pStyle w:val="BodyText"/>
        <w:numPr>
          <w:ilvl w:val="1"/>
          <w:numId w:val="6"/>
        </w:numPr>
      </w:pPr>
      <w:r w:rsidRPr="00677351">
        <w:lastRenderedPageBreak/>
        <w:t>Guidance for staff involved in submitting, reviewing, and distributing the EDO Daily Notes and One-Week Look Ahead.</w:t>
      </w:r>
    </w:p>
    <w:p w14:paraId="6CE48F28" w14:textId="7DDE0AC1" w:rsidR="006205FB" w:rsidRDefault="006205FB" w:rsidP="006205FB">
      <w:pPr>
        <w:pStyle w:val="JOURNALHeading2"/>
        <w:sectPr w:rsidR="006205FB" w:rsidSect="004B0BF4">
          <w:pgSz w:w="12240" w:h="15840"/>
          <w:pgMar w:top="1440" w:right="1440" w:bottom="1440" w:left="1440" w:header="720" w:footer="720" w:gutter="0"/>
          <w:cols w:space="720"/>
          <w:noEndnote/>
          <w:docGrid w:linePitch="326"/>
        </w:sectPr>
      </w:pPr>
      <w:r w:rsidRPr="00677351">
        <w:rPr>
          <w:bCs w:val="0"/>
        </w:rPr>
        <w:t>DOCUMENTATION:</w:t>
      </w:r>
      <w:r w:rsidRPr="00677351">
        <w:rPr>
          <w:bCs w:val="0"/>
        </w:rPr>
        <w:tab/>
        <w:t>Fuel</w:t>
      </w:r>
      <w:r w:rsidRPr="00104B32">
        <w:t xml:space="preserve"> Facility Operations Inspector Technical Proficiency-Level Qualification Signature Card, Item SG-OPS-2</w:t>
      </w:r>
    </w:p>
    <w:p w14:paraId="2ACE1E22" w14:textId="030D0B80" w:rsidR="006205FB" w:rsidRDefault="006205FB" w:rsidP="00750F29">
      <w:pPr>
        <w:pStyle w:val="SectionTitlePage"/>
        <w:outlineLvl w:val="0"/>
      </w:pPr>
      <w:bookmarkStart w:id="22" w:name="_Toc220411439"/>
      <w:r w:rsidRPr="00CF14E8">
        <w:lastRenderedPageBreak/>
        <w:t>Fuel Facility Operations Inspector</w:t>
      </w:r>
      <w:r w:rsidR="00A076EA">
        <w:br/>
      </w:r>
      <w:r w:rsidRPr="00CF14E8">
        <w:t>On-the-Job Activities</w:t>
      </w:r>
      <w:bookmarkEnd w:id="22"/>
    </w:p>
    <w:p w14:paraId="0A470001" w14:textId="77777777" w:rsidR="006205FB" w:rsidRDefault="006205FB" w:rsidP="006205FB">
      <w:pPr>
        <w:pStyle w:val="SectionTitlePage"/>
        <w:sectPr w:rsidR="006205FB" w:rsidSect="002E7A37">
          <w:pgSz w:w="12240" w:h="15840" w:code="1"/>
          <w:pgMar w:top="1440" w:right="1440" w:bottom="1440" w:left="1440" w:header="720" w:footer="720" w:gutter="0"/>
          <w:cols w:space="720"/>
          <w:vAlign w:val="center"/>
          <w:docGrid w:linePitch="360"/>
        </w:sectPr>
      </w:pPr>
    </w:p>
    <w:p w14:paraId="05D1A3B3" w14:textId="77777777" w:rsidR="006205FB" w:rsidRPr="00CF14E8" w:rsidRDefault="006205FB" w:rsidP="006205FB">
      <w:pPr>
        <w:pStyle w:val="JournalTOPIC"/>
      </w:pPr>
      <w:bookmarkStart w:id="23" w:name="_Toc141707696"/>
      <w:bookmarkStart w:id="24" w:name="_Toc220411440"/>
      <w:r w:rsidRPr="00CF14E8">
        <w:lastRenderedPageBreak/>
        <w:t>(OJT-OPS-1) Operational Safety Review</w:t>
      </w:r>
      <w:bookmarkEnd w:id="23"/>
      <w:bookmarkEnd w:id="24"/>
    </w:p>
    <w:p w14:paraId="5681BC01" w14:textId="77777777" w:rsidR="006205FB" w:rsidRDefault="006205FB" w:rsidP="006205FB">
      <w:pPr>
        <w:pStyle w:val="JOURNALHeading2"/>
      </w:pPr>
      <w:r w:rsidRPr="003E3CB5">
        <w:rPr>
          <w:bCs w:val="0"/>
        </w:rPr>
        <w:t>PURPOSE:</w:t>
      </w:r>
    </w:p>
    <w:p w14:paraId="4A16521F" w14:textId="104B12F2" w:rsidR="006205FB" w:rsidRPr="003E3CB5" w:rsidRDefault="006205FB" w:rsidP="006205FB">
      <w:pPr>
        <w:pStyle w:val="BodyText"/>
      </w:pPr>
      <w:r w:rsidRPr="003E3CB5">
        <w:t>The purpose of this activity is to familiarize you with the proper method for inspecting a process to verify that it is properly operating and that the safety controls (</w:t>
      </w:r>
      <w:r w:rsidR="00016C45">
        <w:t>e.g.,</w:t>
      </w:r>
      <w:r w:rsidRPr="003E3CB5">
        <w:t xml:space="preserve"> IROFS) are effective </w:t>
      </w:r>
      <w:proofErr w:type="gramStart"/>
      <w:r w:rsidRPr="003E3CB5">
        <w:t>to mitigate</w:t>
      </w:r>
      <w:proofErr w:type="gramEnd"/>
      <w:r w:rsidRPr="003E3CB5">
        <w:t xml:space="preserve"> a potential adverse condition or event.</w:t>
      </w:r>
    </w:p>
    <w:p w14:paraId="55594E58" w14:textId="2436052E" w:rsidR="006205FB" w:rsidRPr="003E3CB5" w:rsidRDefault="006205FB" w:rsidP="006205FB">
      <w:pPr>
        <w:pStyle w:val="JOURNALHeading2"/>
        <w:rPr>
          <w:bCs w:val="0"/>
        </w:rPr>
      </w:pPr>
      <w:r w:rsidRPr="003E3CB5">
        <w:rPr>
          <w:bCs w:val="0"/>
        </w:rPr>
        <w:t>COMPETENCY AREA:</w:t>
      </w:r>
      <w:r w:rsidRPr="003E3CB5">
        <w:rPr>
          <w:bCs w:val="0"/>
        </w:rPr>
        <w:tab/>
        <w:t>INSPECTION</w:t>
      </w:r>
      <w:r w:rsidR="002D2883">
        <w:rPr>
          <w:bCs w:val="0"/>
        </w:rPr>
        <w:br/>
      </w:r>
      <w:r w:rsidRPr="003E3CB5">
        <w:rPr>
          <w:bCs w:val="0"/>
        </w:rPr>
        <w:t>REGULATORY FRAMEWORK</w:t>
      </w:r>
    </w:p>
    <w:p w14:paraId="5E1F7310" w14:textId="77777777" w:rsidR="006205FB" w:rsidRPr="003E3CB5" w:rsidRDefault="006205FB" w:rsidP="006205FB">
      <w:pPr>
        <w:pStyle w:val="JOURNALHeading2"/>
        <w:rPr>
          <w:bCs w:val="0"/>
        </w:rPr>
      </w:pPr>
      <w:r w:rsidRPr="003E3CB5">
        <w:rPr>
          <w:bCs w:val="0"/>
        </w:rPr>
        <w:t>LEVEL OF</w:t>
      </w:r>
      <w:r>
        <w:t xml:space="preserve"> </w:t>
      </w:r>
      <w:r w:rsidRPr="003E3CB5">
        <w:rPr>
          <w:bCs w:val="0"/>
        </w:rPr>
        <w:t>EFFORT:</w:t>
      </w:r>
      <w:r w:rsidRPr="003E3CB5">
        <w:rPr>
          <w:bCs w:val="0"/>
        </w:rPr>
        <w:tab/>
        <w:t>32 hours</w:t>
      </w:r>
    </w:p>
    <w:p w14:paraId="778E18A2" w14:textId="77777777" w:rsidR="006205FB" w:rsidRDefault="006205FB" w:rsidP="006205FB">
      <w:pPr>
        <w:pStyle w:val="JOURNALHeading2"/>
      </w:pPr>
      <w:bookmarkStart w:id="25" w:name="_Toc184630698"/>
      <w:r w:rsidRPr="003E3CB5">
        <w:rPr>
          <w:bCs w:val="0"/>
        </w:rPr>
        <w:t>REFERENCES:</w:t>
      </w:r>
    </w:p>
    <w:p w14:paraId="2153E74E" w14:textId="49FADD06" w:rsidR="006205FB" w:rsidRPr="003E3CB5" w:rsidRDefault="006205FB" w:rsidP="006205FB">
      <w:pPr>
        <w:pStyle w:val="ListBullet2"/>
      </w:pPr>
      <w:r w:rsidRPr="003E3CB5">
        <w:t>IP 88020, “Operational Safety”</w:t>
      </w:r>
      <w:bookmarkEnd w:id="25"/>
    </w:p>
    <w:p w14:paraId="2ADD56E8" w14:textId="77777777" w:rsidR="006205FB" w:rsidRPr="003E3CB5" w:rsidRDefault="006205FB" w:rsidP="006205FB">
      <w:pPr>
        <w:pStyle w:val="ListBullet2"/>
      </w:pPr>
      <w:r w:rsidRPr="003E3CB5">
        <w:t>IP 88025, “Maintenance and Surveillance of Safety Controls”</w:t>
      </w:r>
    </w:p>
    <w:p w14:paraId="085BC545" w14:textId="255E74A3" w:rsidR="006205FB" w:rsidRPr="003E3CB5" w:rsidRDefault="006205FB" w:rsidP="006205FB">
      <w:pPr>
        <w:pStyle w:val="ListBullet2"/>
      </w:pPr>
      <w:r w:rsidRPr="003E3CB5">
        <w:t>ISA for your</w:t>
      </w:r>
      <w:r>
        <w:t xml:space="preserve"> </w:t>
      </w:r>
      <w:r w:rsidR="00016C45">
        <w:t xml:space="preserve">assigned </w:t>
      </w:r>
      <w:r w:rsidRPr="003E3CB5">
        <w:t>facility</w:t>
      </w:r>
    </w:p>
    <w:p w14:paraId="43ABAA61" w14:textId="77777777" w:rsidR="006205FB" w:rsidRPr="003E3CB5" w:rsidRDefault="006205FB" w:rsidP="006205FB">
      <w:pPr>
        <w:pStyle w:val="ListBullet2"/>
      </w:pPr>
      <w:r w:rsidRPr="003E3CB5">
        <w:t>Operating Procedures for selected facility process</w:t>
      </w:r>
    </w:p>
    <w:p w14:paraId="2BB41B90" w14:textId="77777777" w:rsidR="006205FB" w:rsidRPr="003E3CB5" w:rsidRDefault="006205FB" w:rsidP="006205FB">
      <w:pPr>
        <w:pStyle w:val="ListBullet2"/>
      </w:pPr>
      <w:r w:rsidRPr="003E3CB5">
        <w:t>Maintenance Procedures for selected IROFS from that process</w:t>
      </w:r>
    </w:p>
    <w:p w14:paraId="3792325D" w14:textId="73E9C5FE" w:rsidR="006205FB" w:rsidRPr="003E3CB5" w:rsidRDefault="006205FB" w:rsidP="006205FB">
      <w:pPr>
        <w:pStyle w:val="ListBullet2"/>
        <w:rPr>
          <w:rFonts w:eastAsia="Arial"/>
        </w:rPr>
      </w:pPr>
      <w:r w:rsidRPr="003E3CB5">
        <w:t xml:space="preserve">NRC Position on Safety Margin </w:t>
      </w:r>
      <w:r w:rsidR="0037253D">
        <w:t>(internal</w:t>
      </w:r>
      <w:r w:rsidR="00681771">
        <w:t xml:space="preserve"> weblink</w:t>
      </w:r>
      <w:r w:rsidR="0037253D">
        <w:t xml:space="preserve">) </w:t>
      </w:r>
      <w:r w:rsidRPr="003E3CB5">
        <w:t>(https://nuclepedia.usalearning.gov/index.php?title=Fuel_Cycle_Management_Measure_Violation_Significance_and_Margin)</w:t>
      </w:r>
    </w:p>
    <w:p w14:paraId="7EA2E576" w14:textId="77777777" w:rsidR="006205FB" w:rsidRDefault="006205FB" w:rsidP="006205FB">
      <w:pPr>
        <w:pStyle w:val="JOURNALHeading2"/>
      </w:pPr>
      <w:proofErr w:type="gramStart"/>
      <w:r w:rsidRPr="003E3CB5">
        <w:rPr>
          <w:bCs w:val="0"/>
        </w:rPr>
        <w:t>EVALUATION</w:t>
      </w:r>
      <w:proofErr w:type="gramEnd"/>
      <w:r>
        <w:t xml:space="preserve"> </w:t>
      </w:r>
      <w:r w:rsidRPr="003E3CB5">
        <w:rPr>
          <w:bCs w:val="0"/>
        </w:rPr>
        <w:t>CRITERIA:</w:t>
      </w:r>
    </w:p>
    <w:p w14:paraId="4A49CB3D" w14:textId="77777777" w:rsidR="006205FB" w:rsidRPr="003E3CB5" w:rsidRDefault="006205FB" w:rsidP="006205FB">
      <w:pPr>
        <w:pStyle w:val="BodyText2"/>
      </w:pPr>
      <w:r w:rsidRPr="003E3CB5">
        <w:t>Upon completion of the tasks, you should be able to do the following:</w:t>
      </w:r>
    </w:p>
    <w:p w14:paraId="0C06C83E" w14:textId="5CAB9460" w:rsidR="006205FB" w:rsidRPr="003E3CB5" w:rsidRDefault="006205FB" w:rsidP="006205FB">
      <w:pPr>
        <w:pStyle w:val="ListBullet2"/>
      </w:pPr>
      <w:r w:rsidRPr="003E3CB5">
        <w:t xml:space="preserve">Identify the hazards (nuclear criticality safety, radiation protection, chemical safety, and fire protection) associated with a particular fuel facility process at your </w:t>
      </w:r>
      <w:r w:rsidR="00016C45">
        <w:t xml:space="preserve">assigned </w:t>
      </w:r>
      <w:r w:rsidRPr="003E3CB5">
        <w:t>facility.</w:t>
      </w:r>
    </w:p>
    <w:p w14:paraId="7B3CA745" w14:textId="3AFCDDC7" w:rsidR="006205FB" w:rsidRPr="003E3CB5" w:rsidRDefault="006205FB" w:rsidP="006205FB">
      <w:pPr>
        <w:pStyle w:val="ListBullet2"/>
      </w:pPr>
      <w:r w:rsidRPr="003E3CB5">
        <w:t xml:space="preserve">Identify the IROFS designated to ensure that process operations </w:t>
      </w:r>
      <w:proofErr w:type="gramStart"/>
      <w:r w:rsidRPr="003E3CB5">
        <w:t>remain</w:t>
      </w:r>
      <w:r w:rsidR="00016C45">
        <w:t>s</w:t>
      </w:r>
      <w:proofErr w:type="gramEnd"/>
      <w:r w:rsidRPr="003E3CB5">
        <w:t xml:space="preserve"> safe during normal and credible abnormal conditions.</w:t>
      </w:r>
    </w:p>
    <w:p w14:paraId="60E9FD79" w14:textId="77777777" w:rsidR="006205FB" w:rsidRPr="003E3CB5" w:rsidRDefault="006205FB" w:rsidP="006205FB">
      <w:pPr>
        <w:pStyle w:val="ListBullet2"/>
      </w:pPr>
      <w:r w:rsidRPr="003E3CB5">
        <w:t>Identify the Management Measures used to ensure IROFS are effectively maintained.</w:t>
      </w:r>
    </w:p>
    <w:p w14:paraId="0BADEB18" w14:textId="37FE050C" w:rsidR="006205FB" w:rsidRDefault="006205FB" w:rsidP="006205FB">
      <w:pPr>
        <w:pStyle w:val="JOURNALHeading2"/>
      </w:pPr>
      <w:r w:rsidRPr="003E3CB5">
        <w:rPr>
          <w:bCs w:val="0"/>
        </w:rPr>
        <w:t>TASKS:</w:t>
      </w:r>
    </w:p>
    <w:p w14:paraId="2A20ACEB" w14:textId="77777777" w:rsidR="006205FB" w:rsidRPr="003E3CB5" w:rsidRDefault="006205FB" w:rsidP="006205FB">
      <w:pPr>
        <w:pStyle w:val="ListBullet2"/>
      </w:pPr>
      <w:r w:rsidRPr="003E3CB5">
        <w:t>Review the ISA for your assigned facility and select a risk significant area or process based on the potential safety significance as described in the ISA.</w:t>
      </w:r>
    </w:p>
    <w:p w14:paraId="71D4162D" w14:textId="63715DAE" w:rsidR="00D73CE6" w:rsidRPr="003E3CB5" w:rsidRDefault="006205FB" w:rsidP="006205FB">
      <w:pPr>
        <w:pStyle w:val="ListBullet2"/>
      </w:pPr>
      <w:r w:rsidRPr="003E3CB5">
        <w:lastRenderedPageBreak/>
        <w:t xml:space="preserve">Identify the existing </w:t>
      </w:r>
      <w:r w:rsidR="00016C45">
        <w:t xml:space="preserve">credited </w:t>
      </w:r>
      <w:r w:rsidRPr="003E3CB5">
        <w:t>safety controls (</w:t>
      </w:r>
      <w:r w:rsidR="00016C45">
        <w:t>e.g.,</w:t>
      </w:r>
      <w:r w:rsidRPr="003E3CB5">
        <w:t xml:space="preserve"> IROFS) and the associated Management Measures for Nuclear Criticality, Radiation, Chemical and Fire </w:t>
      </w:r>
      <w:r w:rsidR="00016C45">
        <w:t>Protection</w:t>
      </w:r>
      <w:r w:rsidRPr="003E3CB5">
        <w:t>.</w:t>
      </w:r>
    </w:p>
    <w:p w14:paraId="2480649E" w14:textId="5676CC75" w:rsidR="006205FB" w:rsidRPr="003E3CB5" w:rsidRDefault="006205FB" w:rsidP="006205FB">
      <w:pPr>
        <w:pStyle w:val="ListBullet2"/>
      </w:pPr>
      <w:r w:rsidRPr="003E3CB5">
        <w:t xml:space="preserve">Review the facility’s Operating Procedures for the selected process or area. Identify if specific safety limits or criteria for IROFS or Management Measures have been translated into the Operating Procedures, </w:t>
      </w:r>
      <w:r w:rsidR="00016C45">
        <w:t xml:space="preserve">Maintenance Procedures, </w:t>
      </w:r>
      <w:r w:rsidRPr="003E3CB5">
        <w:t>or Postings.</w:t>
      </w:r>
    </w:p>
    <w:p w14:paraId="6CA0D83D" w14:textId="68CED699" w:rsidR="006205FB" w:rsidRPr="003E3CB5" w:rsidRDefault="006205FB" w:rsidP="006205FB">
      <w:pPr>
        <w:pStyle w:val="ListBullet2"/>
      </w:pPr>
      <w:r w:rsidRPr="003E3CB5">
        <w:t>Tour the area and observe the safety controls. Observe general housekeeping and cleanliness of the working areas. Note areas where debris can hamper emergency egress or cause an adverse</w:t>
      </w:r>
      <w:r w:rsidR="006B765C">
        <w:t xml:space="preserve"> </w:t>
      </w:r>
      <w:r w:rsidR="00016C45">
        <w:t>combustion</w:t>
      </w:r>
      <w:r w:rsidR="00016C45" w:rsidRPr="003E3CB5">
        <w:t xml:space="preserve"> </w:t>
      </w:r>
      <w:r w:rsidRPr="003E3CB5">
        <w:t>loading concern.</w:t>
      </w:r>
    </w:p>
    <w:p w14:paraId="71948A01" w14:textId="77777777" w:rsidR="006205FB" w:rsidRPr="003E3CB5" w:rsidRDefault="006205FB" w:rsidP="006205FB">
      <w:pPr>
        <w:pStyle w:val="ListBullet2"/>
      </w:pPr>
      <w:r w:rsidRPr="003E3CB5">
        <w:t>Discuss the operation and maintenance of the safety controls with the workers. Discuss normal and emergency operational requirements.</w:t>
      </w:r>
    </w:p>
    <w:p w14:paraId="6A7F2D4A" w14:textId="77777777" w:rsidR="006205FB" w:rsidRPr="003E3CB5" w:rsidRDefault="006205FB" w:rsidP="006205FB">
      <w:pPr>
        <w:pStyle w:val="ListBullet2"/>
      </w:pPr>
      <w:r w:rsidRPr="003E3CB5">
        <w:t>Discuss procedural compliance with the workers.</w:t>
      </w:r>
    </w:p>
    <w:p w14:paraId="2BF96380" w14:textId="77777777" w:rsidR="006205FB" w:rsidRPr="003E3CB5" w:rsidRDefault="006205FB" w:rsidP="006205FB">
      <w:pPr>
        <w:pStyle w:val="ListBullet2"/>
      </w:pPr>
      <w:r w:rsidRPr="003E3CB5">
        <w:t xml:space="preserve">Review the maintenance and surveillance requirements for the safety controls as listed in the Management Measures. Review a sampling of maintenance records for the maintenance and surveillance testing for </w:t>
      </w:r>
      <w:proofErr w:type="gramStart"/>
      <w:r w:rsidRPr="003E3CB5">
        <w:t>a specific</w:t>
      </w:r>
      <w:proofErr w:type="gramEnd"/>
      <w:r w:rsidRPr="003E3CB5">
        <w:t xml:space="preserve"> IROFS.</w:t>
      </w:r>
    </w:p>
    <w:p w14:paraId="196AE365" w14:textId="77777777" w:rsidR="006205FB" w:rsidRPr="003E3CB5" w:rsidRDefault="006205FB" w:rsidP="006205FB">
      <w:pPr>
        <w:pStyle w:val="ListBullet2"/>
      </w:pPr>
      <w:r w:rsidRPr="003E3CB5">
        <w:t>Discuss your evaluation of the operability of the safety controls with your supervisor or the person designated as a resource.</w:t>
      </w:r>
    </w:p>
    <w:p w14:paraId="34A24E84" w14:textId="5A9C77F4" w:rsidR="006205FB" w:rsidRDefault="006205FB" w:rsidP="006205FB">
      <w:pPr>
        <w:pStyle w:val="JOURNALHeading2"/>
      </w:pPr>
      <w:r w:rsidRPr="003E3CB5">
        <w:rPr>
          <w:bCs w:val="0"/>
        </w:rPr>
        <w:t>DOCUMENTATION:</w:t>
      </w:r>
      <w:r w:rsidRPr="003E3CB5">
        <w:rPr>
          <w:bCs w:val="0"/>
        </w:rPr>
        <w:tab/>
        <w:t>Fuel F</w:t>
      </w:r>
      <w:r w:rsidRPr="00CF14E8">
        <w:t>acility Operations Inspector Proficiency-Level Qualification Signature Card, Item OJT-OPS-1</w:t>
      </w:r>
    </w:p>
    <w:p w14:paraId="274454AB" w14:textId="77777777" w:rsidR="006205FB" w:rsidRPr="009729D5" w:rsidRDefault="006205FB" w:rsidP="006205FB">
      <w:pPr>
        <w:pStyle w:val="JournalTOPIC"/>
      </w:pPr>
      <w:bookmarkStart w:id="26" w:name="_Toc141707697"/>
      <w:bookmarkStart w:id="27" w:name="_Toc220411441"/>
      <w:r w:rsidRPr="009729D5">
        <w:lastRenderedPageBreak/>
        <w:t>(OJT-OPS-2) Management Organization and Controls</w:t>
      </w:r>
      <w:bookmarkEnd w:id="26"/>
      <w:bookmarkEnd w:id="27"/>
    </w:p>
    <w:p w14:paraId="0370F918" w14:textId="77777777" w:rsidR="006205FB" w:rsidRDefault="006205FB" w:rsidP="006205FB">
      <w:pPr>
        <w:pStyle w:val="JOURNALHeading2"/>
      </w:pPr>
      <w:r w:rsidRPr="00731683">
        <w:rPr>
          <w:bCs w:val="0"/>
        </w:rPr>
        <w:t>PURPOSE:</w:t>
      </w:r>
    </w:p>
    <w:p w14:paraId="2010C073" w14:textId="4A496B2F" w:rsidR="006205FB" w:rsidRPr="00731683" w:rsidRDefault="006205FB" w:rsidP="006205FB">
      <w:pPr>
        <w:pStyle w:val="BodyText"/>
      </w:pPr>
      <w:r w:rsidRPr="00731683">
        <w:t xml:space="preserve">The NRC expects fuel facility licensees to implement processes and controls to ensure that the plant organization, procedure controls, internal reviews and audits, plant safety review committees, and program management support Operational Safety, Radiation Protection, Nuclear Criticality Safety, </w:t>
      </w:r>
      <w:r w:rsidR="00461567">
        <w:t>Fire Protection</w:t>
      </w:r>
      <w:r w:rsidRPr="00731683">
        <w:t>, and Quality Assurance for their facility.</w:t>
      </w:r>
    </w:p>
    <w:p w14:paraId="3DB3AE21" w14:textId="77777777" w:rsidR="006205FB" w:rsidRPr="00731683" w:rsidRDefault="006205FB" w:rsidP="006205FB">
      <w:pPr>
        <w:pStyle w:val="JOURNALHeading2"/>
        <w:rPr>
          <w:bCs w:val="0"/>
        </w:rPr>
      </w:pPr>
      <w:r w:rsidRPr="00731683">
        <w:rPr>
          <w:bCs w:val="0"/>
        </w:rPr>
        <w:t>COMPETENCY AREA:</w:t>
      </w:r>
      <w:r w:rsidRPr="00731683">
        <w:rPr>
          <w:bCs w:val="0"/>
        </w:rPr>
        <w:tab/>
        <w:t>INSPECTION</w:t>
      </w:r>
    </w:p>
    <w:p w14:paraId="312C043A" w14:textId="77777777" w:rsidR="006205FB" w:rsidRPr="00731683" w:rsidRDefault="006205FB" w:rsidP="006205FB">
      <w:pPr>
        <w:pStyle w:val="JOURNALHeading2"/>
        <w:rPr>
          <w:bCs w:val="0"/>
        </w:rPr>
      </w:pPr>
      <w:r w:rsidRPr="00731683">
        <w:rPr>
          <w:bCs w:val="0"/>
        </w:rPr>
        <w:t>LEVEL OF</w:t>
      </w:r>
      <w:r>
        <w:t xml:space="preserve"> </w:t>
      </w:r>
      <w:r w:rsidRPr="00731683">
        <w:rPr>
          <w:bCs w:val="0"/>
        </w:rPr>
        <w:t>EFFORT:</w:t>
      </w:r>
      <w:r w:rsidRPr="00731683">
        <w:rPr>
          <w:bCs w:val="0"/>
        </w:rPr>
        <w:tab/>
        <w:t>16 hours</w:t>
      </w:r>
    </w:p>
    <w:p w14:paraId="00AAEF8E" w14:textId="77777777" w:rsidR="006205FB" w:rsidRDefault="006205FB" w:rsidP="006205FB">
      <w:pPr>
        <w:pStyle w:val="JOURNALHeading2"/>
        <w:rPr>
          <w:bCs w:val="0"/>
        </w:rPr>
      </w:pPr>
      <w:r w:rsidRPr="00731683">
        <w:rPr>
          <w:bCs w:val="0"/>
        </w:rPr>
        <w:t>REFERENCES:</w:t>
      </w:r>
    </w:p>
    <w:p w14:paraId="38B4BCD4" w14:textId="77777777" w:rsidR="006205FB" w:rsidRPr="00731683" w:rsidRDefault="006205FB" w:rsidP="006205FB">
      <w:pPr>
        <w:pStyle w:val="BodyText"/>
        <w:numPr>
          <w:ilvl w:val="0"/>
          <w:numId w:val="7"/>
        </w:numPr>
        <w:rPr>
          <w:bCs/>
        </w:rPr>
      </w:pPr>
      <w:r w:rsidRPr="00731683">
        <w:t>IP 88005, “Management Organization and Controls”</w:t>
      </w:r>
    </w:p>
    <w:p w14:paraId="08BCEB3C" w14:textId="44B1797A" w:rsidR="006205FB" w:rsidRPr="00731683" w:rsidRDefault="00461567" w:rsidP="006205FB">
      <w:pPr>
        <w:pStyle w:val="BodyText"/>
        <w:numPr>
          <w:ilvl w:val="0"/>
          <w:numId w:val="7"/>
        </w:numPr>
      </w:pPr>
      <w:r>
        <w:t>The</w:t>
      </w:r>
      <w:r w:rsidRPr="00731683">
        <w:t xml:space="preserve"> </w:t>
      </w:r>
      <w:r w:rsidR="006205FB" w:rsidRPr="00731683">
        <w:t>License Application</w:t>
      </w:r>
      <w:r w:rsidR="006205FB">
        <w:t xml:space="preserve"> </w:t>
      </w:r>
      <w:r>
        <w:t xml:space="preserve">Chapter </w:t>
      </w:r>
      <w:r w:rsidR="006205FB" w:rsidRPr="00731683">
        <w:t>“Integrated Safety Analysis” at your assigned facility</w:t>
      </w:r>
    </w:p>
    <w:p w14:paraId="5299100C" w14:textId="27147D58" w:rsidR="006205FB" w:rsidRPr="00731683" w:rsidRDefault="00461567" w:rsidP="006205FB">
      <w:pPr>
        <w:pStyle w:val="BodyText"/>
        <w:numPr>
          <w:ilvl w:val="0"/>
          <w:numId w:val="7"/>
        </w:numPr>
      </w:pPr>
      <w:r>
        <w:t>The</w:t>
      </w:r>
      <w:r w:rsidRPr="00731683">
        <w:t xml:space="preserve"> </w:t>
      </w:r>
      <w:r w:rsidR="006205FB" w:rsidRPr="00731683">
        <w:t>License Application</w:t>
      </w:r>
      <w:r w:rsidR="006205FB">
        <w:t xml:space="preserve"> </w:t>
      </w:r>
      <w:r>
        <w:t>Chapter</w:t>
      </w:r>
      <w:r w:rsidRPr="00731683">
        <w:t xml:space="preserve"> </w:t>
      </w:r>
      <w:r w:rsidR="006205FB" w:rsidRPr="00731683">
        <w:t xml:space="preserve">“Management Measures” </w:t>
      </w:r>
      <w:r>
        <w:t>at your assigned facility</w:t>
      </w:r>
    </w:p>
    <w:p w14:paraId="55097F7D" w14:textId="527FC187" w:rsidR="006205FB" w:rsidRPr="00731683" w:rsidRDefault="006205FB" w:rsidP="006205FB">
      <w:pPr>
        <w:pStyle w:val="BodyText"/>
        <w:numPr>
          <w:ilvl w:val="0"/>
          <w:numId w:val="7"/>
        </w:numPr>
      </w:pPr>
      <w:r w:rsidRPr="00731683">
        <w:t xml:space="preserve">Integrated Safety Analysis (ISA) </w:t>
      </w:r>
      <w:r w:rsidR="00461567">
        <w:t xml:space="preserve">at your assigned </w:t>
      </w:r>
      <w:r w:rsidRPr="00731683">
        <w:t>facility</w:t>
      </w:r>
    </w:p>
    <w:p w14:paraId="686CC429" w14:textId="58196698" w:rsidR="006205FB" w:rsidRPr="00731683" w:rsidRDefault="006205FB" w:rsidP="006205FB">
      <w:pPr>
        <w:pStyle w:val="BodyText"/>
        <w:numPr>
          <w:ilvl w:val="0"/>
          <w:numId w:val="7"/>
        </w:numPr>
      </w:pPr>
      <w:r w:rsidRPr="00731683">
        <w:t>Procedures used by the licensee at your</w:t>
      </w:r>
      <w:r w:rsidR="00461567">
        <w:t xml:space="preserve"> </w:t>
      </w:r>
      <w:r w:rsidRPr="00731683">
        <w:t>assigned facility to implement:</w:t>
      </w:r>
    </w:p>
    <w:p w14:paraId="2FAE4C5C" w14:textId="6181B5F3" w:rsidR="006205FB" w:rsidRPr="00731683" w:rsidRDefault="006205FB" w:rsidP="006205FB">
      <w:pPr>
        <w:pStyle w:val="BodyText"/>
        <w:numPr>
          <w:ilvl w:val="1"/>
          <w:numId w:val="7"/>
        </w:numPr>
      </w:pPr>
      <w:r w:rsidRPr="00731683">
        <w:t>Procedure Revision and Review</w:t>
      </w:r>
    </w:p>
    <w:p w14:paraId="4CB43BBD" w14:textId="77777777" w:rsidR="006205FB" w:rsidRPr="00731683" w:rsidRDefault="006205FB" w:rsidP="006205FB">
      <w:pPr>
        <w:pStyle w:val="BodyText"/>
        <w:numPr>
          <w:ilvl w:val="1"/>
          <w:numId w:val="7"/>
        </w:numPr>
      </w:pPr>
      <w:r w:rsidRPr="00731683">
        <w:t>Corrective Action Program</w:t>
      </w:r>
    </w:p>
    <w:p w14:paraId="3964A517" w14:textId="77777777" w:rsidR="006205FB" w:rsidRPr="00731683" w:rsidRDefault="006205FB" w:rsidP="006205FB">
      <w:pPr>
        <w:pStyle w:val="BodyText"/>
        <w:numPr>
          <w:ilvl w:val="1"/>
          <w:numId w:val="7"/>
        </w:numPr>
      </w:pPr>
      <w:r w:rsidRPr="00731683">
        <w:t>Plant audits conducted by plant staff</w:t>
      </w:r>
    </w:p>
    <w:p w14:paraId="651E3E9E" w14:textId="77777777" w:rsidR="006205FB" w:rsidRPr="00731683" w:rsidRDefault="006205FB" w:rsidP="006205FB">
      <w:pPr>
        <w:pStyle w:val="BodyText"/>
        <w:numPr>
          <w:ilvl w:val="1"/>
          <w:numId w:val="7"/>
        </w:numPr>
      </w:pPr>
      <w:r w:rsidRPr="00731683">
        <w:t>Plant audits conducted by external or independent staff</w:t>
      </w:r>
    </w:p>
    <w:p w14:paraId="54551661" w14:textId="77777777" w:rsidR="006205FB" w:rsidRPr="00731683" w:rsidRDefault="006205FB" w:rsidP="006205FB">
      <w:pPr>
        <w:pStyle w:val="BodyText"/>
        <w:numPr>
          <w:ilvl w:val="0"/>
          <w:numId w:val="7"/>
        </w:numPr>
      </w:pPr>
      <w:r w:rsidRPr="00731683">
        <w:t>(Optional) NUREG-1513, “Integrated Safety Analysis Guidance Document”</w:t>
      </w:r>
    </w:p>
    <w:p w14:paraId="5F485F0D" w14:textId="77777777" w:rsidR="006205FB" w:rsidRPr="00731683" w:rsidRDefault="006205FB" w:rsidP="006205FB">
      <w:pPr>
        <w:pStyle w:val="BodyText"/>
        <w:numPr>
          <w:ilvl w:val="0"/>
          <w:numId w:val="7"/>
        </w:numPr>
      </w:pPr>
      <w:r w:rsidRPr="00731683">
        <w:t>(Optional) NUREG-1520, “Standard Review Plan for Fuel Cycle Facilities License Applications – Final Report” (latest revision)</w:t>
      </w:r>
    </w:p>
    <w:p w14:paraId="7673716D" w14:textId="77777777" w:rsidR="006205FB" w:rsidRDefault="006205FB" w:rsidP="006205FB">
      <w:pPr>
        <w:pStyle w:val="JOURNALHeading2"/>
      </w:pPr>
      <w:proofErr w:type="gramStart"/>
      <w:r w:rsidRPr="00731683">
        <w:rPr>
          <w:bCs w:val="0"/>
        </w:rPr>
        <w:t>EVALUATION</w:t>
      </w:r>
      <w:proofErr w:type="gramEnd"/>
      <w:r>
        <w:t xml:space="preserve"> </w:t>
      </w:r>
      <w:r w:rsidRPr="00731683">
        <w:rPr>
          <w:bCs w:val="0"/>
        </w:rPr>
        <w:t>CRITERIA:</w:t>
      </w:r>
    </w:p>
    <w:p w14:paraId="45D35E87" w14:textId="77777777" w:rsidR="006205FB" w:rsidRPr="00731683" w:rsidRDefault="006205FB" w:rsidP="006205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cs="Arial"/>
        </w:rPr>
      </w:pPr>
      <w:r w:rsidRPr="00731683">
        <w:rPr>
          <w:rFonts w:cs="Arial"/>
        </w:rPr>
        <w:t>Upon completion of the tasks, you should be able to do the following:</w:t>
      </w:r>
    </w:p>
    <w:p w14:paraId="58DE4BAA" w14:textId="77777777" w:rsidR="006205FB" w:rsidRPr="00731683" w:rsidRDefault="006205FB" w:rsidP="006205FB">
      <w:pPr>
        <w:pStyle w:val="ListBullet2"/>
      </w:pPr>
      <w:r w:rsidRPr="00731683">
        <w:t>Identify the requirements for maintaining, reviewing and approving procedures used to ensure facility safety.</w:t>
      </w:r>
    </w:p>
    <w:p w14:paraId="6309A4CD" w14:textId="482E1839" w:rsidR="006205FB" w:rsidRPr="00731683" w:rsidRDefault="006205FB" w:rsidP="006205FB">
      <w:pPr>
        <w:pStyle w:val="ListBullet2"/>
      </w:pPr>
      <w:r w:rsidRPr="00731683">
        <w:t>Identify the requirements of the Plant Safety Review Committee.</w:t>
      </w:r>
    </w:p>
    <w:p w14:paraId="596EA7CC" w14:textId="040449D5" w:rsidR="006205FB" w:rsidRPr="00CF14E8" w:rsidRDefault="006205FB" w:rsidP="00031BE8">
      <w:pPr>
        <w:pStyle w:val="ListBullet2"/>
        <w:keepNext/>
      </w:pPr>
      <w:r w:rsidRPr="00731683">
        <w:lastRenderedPageBreak/>
        <w:t>Identify the requirements for implementation of a Corrective Action Program (CAP).</w:t>
      </w:r>
    </w:p>
    <w:p w14:paraId="31D791D5" w14:textId="2B642098" w:rsidR="006205FB" w:rsidRPr="00731683" w:rsidRDefault="006205FB" w:rsidP="006205FB">
      <w:pPr>
        <w:pStyle w:val="ListBullet2"/>
      </w:pPr>
      <w:r w:rsidRPr="00731683">
        <w:t>Identify the requirements for internal and external audits.</w:t>
      </w:r>
    </w:p>
    <w:p w14:paraId="36025D77" w14:textId="3B43318C" w:rsidR="006205FB" w:rsidRDefault="006205FB" w:rsidP="006205FB">
      <w:pPr>
        <w:pStyle w:val="JOURNALHeading2"/>
      </w:pPr>
      <w:bookmarkStart w:id="28" w:name="_Toc184630699"/>
      <w:r w:rsidRPr="00731683">
        <w:rPr>
          <w:bCs w:val="0"/>
        </w:rPr>
        <w:t>TASKS:</w:t>
      </w:r>
      <w:bookmarkEnd w:id="28"/>
    </w:p>
    <w:p w14:paraId="13C863D8" w14:textId="420A99A1" w:rsidR="006205FB" w:rsidRPr="00731683" w:rsidRDefault="006205FB" w:rsidP="006205FB">
      <w:pPr>
        <w:pStyle w:val="ListBullet2"/>
      </w:pPr>
      <w:r w:rsidRPr="00731683">
        <w:t xml:space="preserve">Review the License Application and procedures used by the licensee at your </w:t>
      </w:r>
      <w:r w:rsidR="00461567">
        <w:t xml:space="preserve">assigned </w:t>
      </w:r>
      <w:r w:rsidRPr="00731683">
        <w:t>facility to establish and maintain the Plant Safety Review Committee. The requirements of this committee usually involve establishment of member by functional position and number (quorum) and review of various safety significant events or review of data to determine adverse trends in nuclear criticality, radiation protection, chemical and fire</w:t>
      </w:r>
      <w:r>
        <w:t xml:space="preserve"> </w:t>
      </w:r>
      <w:r w:rsidR="00461567">
        <w:t>protection</w:t>
      </w:r>
      <w:r w:rsidRPr="00731683">
        <w:t xml:space="preserve"> areas.</w:t>
      </w:r>
    </w:p>
    <w:p w14:paraId="09AAFF22" w14:textId="1BD0A8E5" w:rsidR="006205FB" w:rsidRPr="00731683" w:rsidRDefault="006205FB" w:rsidP="006205FB">
      <w:pPr>
        <w:pStyle w:val="ListBullet2"/>
      </w:pPr>
      <w:r w:rsidRPr="00731683">
        <w:t xml:space="preserve">Review the License Application and procedures used by the licensee at your </w:t>
      </w:r>
      <w:r w:rsidR="00461567">
        <w:t xml:space="preserve">assigned </w:t>
      </w:r>
      <w:r w:rsidRPr="00731683">
        <w:t>facility to review, revise and approve procedures. Discuss this process with your supervisor or a qualified fuel facility operations inspector.</w:t>
      </w:r>
    </w:p>
    <w:p w14:paraId="000A6E88" w14:textId="77777777" w:rsidR="006205FB" w:rsidRPr="00731683" w:rsidRDefault="006205FB" w:rsidP="006205FB">
      <w:pPr>
        <w:pStyle w:val="ListBullet2"/>
      </w:pPr>
      <w:r w:rsidRPr="00731683">
        <w:t>Obtain a copy of the meeting minutes for the last Plant Safety Review Committee. Discuss the Plant Safety Review Committee requirements with your supervisor or a qualified fuel facility operations inspector.</w:t>
      </w:r>
    </w:p>
    <w:p w14:paraId="2B3F0D35" w14:textId="2EEC1549" w:rsidR="006205FB" w:rsidRPr="00731683" w:rsidRDefault="006205FB" w:rsidP="006205FB">
      <w:pPr>
        <w:pStyle w:val="ListBullet2"/>
      </w:pPr>
      <w:r w:rsidRPr="00731683">
        <w:t xml:space="preserve">Review the License Application and procedures used by the licensee at your </w:t>
      </w:r>
      <w:r w:rsidR="00461567">
        <w:t xml:space="preserve">assigned </w:t>
      </w:r>
      <w:r w:rsidRPr="00731683">
        <w:t>facility to implement the</w:t>
      </w:r>
      <w:r>
        <w:t xml:space="preserve"> </w:t>
      </w:r>
      <w:r w:rsidRPr="00731683">
        <w:t>CAP. The License Application requirements for the CAP vary between fuel facilities.</w:t>
      </w:r>
    </w:p>
    <w:p w14:paraId="2CEA6DC4" w14:textId="1BF4CE37" w:rsidR="006205FB" w:rsidRPr="00731683" w:rsidRDefault="006205FB" w:rsidP="006205FB">
      <w:pPr>
        <w:pStyle w:val="ListBullet2"/>
      </w:pPr>
      <w:r w:rsidRPr="00731683">
        <w:t xml:space="preserve">Obtain an example of a deficiency </w:t>
      </w:r>
      <w:r w:rsidR="00461567">
        <w:t xml:space="preserve">or problem </w:t>
      </w:r>
      <w:proofErr w:type="gramStart"/>
      <w:r w:rsidRPr="00731683">
        <w:t>entered into</w:t>
      </w:r>
      <w:proofErr w:type="gramEnd"/>
      <w:r w:rsidRPr="00731683">
        <w:t xml:space="preserve"> the CAP. Discuss the issue with your supervisor or a qualified fuel facility operations inspector.</w:t>
      </w:r>
    </w:p>
    <w:p w14:paraId="3881D291" w14:textId="31F95EEC" w:rsidR="006205FB" w:rsidRPr="00731683" w:rsidRDefault="006205FB" w:rsidP="006205FB">
      <w:pPr>
        <w:pStyle w:val="ListBullet2"/>
      </w:pPr>
      <w:r w:rsidRPr="00731683">
        <w:t xml:space="preserve">Review the License Application and procedures used by the licensee at your </w:t>
      </w:r>
      <w:r w:rsidR="00461567">
        <w:t xml:space="preserve">designated assigned </w:t>
      </w:r>
      <w:r w:rsidRPr="00731683">
        <w:t>facility to implement the audit function. Audits are done both internally (plant staff) and externally (independent outside organization). Discuss this process with your supervisor or a qualified fuel facility operations inspector.</w:t>
      </w:r>
    </w:p>
    <w:p w14:paraId="6777E0C3" w14:textId="77777777" w:rsidR="006205FB" w:rsidRPr="00731683" w:rsidRDefault="006205FB" w:rsidP="006205FB">
      <w:pPr>
        <w:pStyle w:val="ListBullet2"/>
      </w:pPr>
      <w:r w:rsidRPr="00731683">
        <w:t xml:space="preserve">Obtain a copy of an internal and external audit of a required safety discipline (Nuclear Criticality Safety, Radiation Protection, etc.) Discuss the </w:t>
      </w:r>
      <w:r w:rsidRPr="005B7CEA">
        <w:rPr>
          <w:bCs/>
        </w:rPr>
        <w:t>information with your supervisor or the person designated as a resource.</w:t>
      </w:r>
    </w:p>
    <w:p w14:paraId="7CF67BBE" w14:textId="6F0A31DC" w:rsidR="006205FB" w:rsidRDefault="006205FB" w:rsidP="006205FB">
      <w:pPr>
        <w:pStyle w:val="JOURNALHeading2"/>
        <w:rPr>
          <w:spacing w:val="-6"/>
        </w:rPr>
      </w:pPr>
      <w:r w:rsidRPr="00731683">
        <w:rPr>
          <w:bCs w:val="0"/>
        </w:rPr>
        <w:t>DOCUMENTATION:</w:t>
      </w:r>
      <w:r w:rsidRPr="00731683">
        <w:rPr>
          <w:bCs w:val="0"/>
        </w:rPr>
        <w:tab/>
      </w:r>
      <w:r w:rsidRPr="00731683">
        <w:rPr>
          <w:bCs w:val="0"/>
          <w:spacing w:val="-6"/>
        </w:rPr>
        <w:t>Fuel</w:t>
      </w:r>
      <w:r w:rsidRPr="009729D5">
        <w:rPr>
          <w:spacing w:val="-6"/>
        </w:rPr>
        <w:t xml:space="preserve"> Facility</w:t>
      </w:r>
      <w:r w:rsidRPr="009729D5">
        <w:rPr>
          <w:b/>
          <w:spacing w:val="-6"/>
        </w:rPr>
        <w:t xml:space="preserve"> </w:t>
      </w:r>
      <w:r w:rsidRPr="009729D5">
        <w:rPr>
          <w:spacing w:val="-6"/>
        </w:rPr>
        <w:t>Operations Inspector Proficiency-Level Qualification Signature Card, Item OJT-OPS-2</w:t>
      </w:r>
    </w:p>
    <w:p w14:paraId="16F61F3D" w14:textId="5BCD93B9" w:rsidR="006205FB" w:rsidRDefault="006205FB" w:rsidP="006205FB">
      <w:pPr>
        <w:rPr>
          <w:spacing w:val="-6"/>
        </w:rPr>
      </w:pPr>
    </w:p>
    <w:p w14:paraId="4C24ADE7" w14:textId="77777777" w:rsidR="006205FB" w:rsidRPr="00647348" w:rsidRDefault="006205FB" w:rsidP="006205FB">
      <w:pPr>
        <w:pStyle w:val="JournalTOPIC"/>
      </w:pPr>
      <w:bookmarkStart w:id="29" w:name="_Toc141707698"/>
      <w:bookmarkStart w:id="30" w:name="_Toc220411442"/>
      <w:r w:rsidRPr="00647348">
        <w:lastRenderedPageBreak/>
        <w:t>(OJT-OPS-3) Security Plan and Implementation</w:t>
      </w:r>
      <w:bookmarkEnd w:id="29"/>
      <w:bookmarkEnd w:id="30"/>
    </w:p>
    <w:p w14:paraId="363054F4" w14:textId="77777777" w:rsidR="006205FB" w:rsidRDefault="006205FB" w:rsidP="006205FB">
      <w:pPr>
        <w:pStyle w:val="JOURNALHeading2"/>
      </w:pPr>
      <w:r w:rsidRPr="00CA2D41">
        <w:rPr>
          <w:bCs w:val="0"/>
        </w:rPr>
        <w:t>PURPOSE:</w:t>
      </w:r>
    </w:p>
    <w:p w14:paraId="7737ECE7" w14:textId="02D48507" w:rsidR="006205FB" w:rsidRPr="00CA2D41" w:rsidRDefault="006205FB" w:rsidP="006205FB">
      <w:pPr>
        <w:pStyle w:val="BodyText"/>
      </w:pPr>
      <w:r w:rsidRPr="00CA2D41">
        <w:t xml:space="preserve">The purpose of this activity is to familiarize you with the </w:t>
      </w:r>
      <w:ins w:id="31" w:author="Author">
        <w:r w:rsidR="00D73655">
          <w:t>S</w:t>
        </w:r>
        <w:r w:rsidR="00D73655" w:rsidRPr="00CA2D41">
          <w:t>ecurity</w:t>
        </w:r>
      </w:ins>
      <w:r w:rsidR="00D73655" w:rsidRPr="00CA2D41">
        <w:t xml:space="preserve"> </w:t>
      </w:r>
      <w:ins w:id="32" w:author="Author">
        <w:r w:rsidR="00D73655">
          <w:t>P</w:t>
        </w:r>
        <w:r w:rsidR="00D73655" w:rsidRPr="00CA2D41">
          <w:t xml:space="preserve">lan </w:t>
        </w:r>
      </w:ins>
      <w:r w:rsidRPr="00CA2D41">
        <w:t>for your assigned facility.</w:t>
      </w:r>
    </w:p>
    <w:p w14:paraId="37885912" w14:textId="77777777" w:rsidR="006205FB" w:rsidRPr="00CA2D41" w:rsidRDefault="006205FB" w:rsidP="006205FB">
      <w:pPr>
        <w:pStyle w:val="JOURNALHeading2"/>
        <w:rPr>
          <w:bCs w:val="0"/>
        </w:rPr>
      </w:pPr>
      <w:r w:rsidRPr="00CA2D41">
        <w:rPr>
          <w:bCs w:val="0"/>
        </w:rPr>
        <w:t>COMPETENCY AREA:</w:t>
      </w:r>
      <w:r w:rsidRPr="00CA2D41">
        <w:rPr>
          <w:bCs w:val="0"/>
        </w:rPr>
        <w:tab/>
        <w:t>INSPECTION</w:t>
      </w:r>
    </w:p>
    <w:p w14:paraId="04CDEAD3" w14:textId="77777777" w:rsidR="006205FB" w:rsidRPr="00CA2D41" w:rsidRDefault="006205FB" w:rsidP="006205FB">
      <w:pPr>
        <w:pStyle w:val="JOURNALHeading2"/>
        <w:rPr>
          <w:bCs w:val="0"/>
        </w:rPr>
      </w:pPr>
      <w:r w:rsidRPr="00CA2D41">
        <w:rPr>
          <w:bCs w:val="0"/>
        </w:rPr>
        <w:t>LEVEL OF</w:t>
      </w:r>
      <w:r>
        <w:t xml:space="preserve"> </w:t>
      </w:r>
      <w:r w:rsidRPr="00CA2D41">
        <w:rPr>
          <w:bCs w:val="0"/>
        </w:rPr>
        <w:t>EFFORT:</w:t>
      </w:r>
      <w:r w:rsidRPr="00CA2D41">
        <w:rPr>
          <w:bCs w:val="0"/>
        </w:rPr>
        <w:tab/>
        <w:t>16 hours</w:t>
      </w:r>
    </w:p>
    <w:p w14:paraId="6AB6479D" w14:textId="77777777" w:rsidR="006205FB" w:rsidRDefault="006205FB" w:rsidP="006205FB">
      <w:pPr>
        <w:pStyle w:val="JOURNALHeading2"/>
      </w:pPr>
      <w:r w:rsidRPr="00CA2D41">
        <w:rPr>
          <w:bCs w:val="0"/>
        </w:rPr>
        <w:t>REFERENCES:</w:t>
      </w:r>
    </w:p>
    <w:p w14:paraId="6DE63D41" w14:textId="45B561FA" w:rsidR="006205FB" w:rsidRPr="00CA2D41" w:rsidRDefault="006205FB" w:rsidP="006205FB">
      <w:pPr>
        <w:pStyle w:val="ListBullet2"/>
      </w:pPr>
      <w:r w:rsidRPr="00CA2D41">
        <w:t xml:space="preserve">The </w:t>
      </w:r>
      <w:ins w:id="33" w:author="Author">
        <w:r w:rsidR="00D73655">
          <w:t>S</w:t>
        </w:r>
        <w:r w:rsidR="00D73655" w:rsidRPr="00CA2D41">
          <w:t xml:space="preserve">ecurity </w:t>
        </w:r>
        <w:r w:rsidR="00D73655">
          <w:t>P</w:t>
        </w:r>
      </w:ins>
      <w:r w:rsidRPr="00CA2D41">
        <w:t>lan for your assigned facility</w:t>
      </w:r>
      <w:bookmarkStart w:id="34" w:name="_Toc184630701"/>
    </w:p>
    <w:bookmarkEnd w:id="34"/>
    <w:p w14:paraId="34C8E40B" w14:textId="77777777" w:rsidR="006205FB" w:rsidRPr="00CA2D41" w:rsidRDefault="006205FB" w:rsidP="006205FB">
      <w:pPr>
        <w:pStyle w:val="ListBullet2"/>
      </w:pPr>
      <w:r w:rsidRPr="00CA2D41">
        <w:t xml:space="preserve">Title 10 of the </w:t>
      </w:r>
      <w:r w:rsidRPr="00CF7D4C">
        <w:rPr>
          <w:i/>
          <w:iCs/>
        </w:rPr>
        <w:t>Code of Federal Regulations</w:t>
      </w:r>
      <w:r w:rsidRPr="00CA2D41">
        <w:t xml:space="preserve"> (10 CFR) Part 73</w:t>
      </w:r>
    </w:p>
    <w:p w14:paraId="19E15689" w14:textId="5717A24B" w:rsidR="006205FB" w:rsidRPr="00CA2D41" w:rsidRDefault="006205FB" w:rsidP="00DE5AF2">
      <w:pPr>
        <w:pStyle w:val="BoxBodytext3"/>
      </w:pPr>
      <w:r w:rsidRPr="00CA2D41">
        <w:t>Note: Security Plan information may be Sensitive Unclassified Non-Safeguards Information (SUNSI), Safeguards or Classified Information. Handle the information as required by Management Directive 12.2, “NRC Classified Information Security Program” and ROI 12</w:t>
      </w:r>
      <w:r w:rsidR="006E5B20">
        <w:t>01</w:t>
      </w:r>
      <w:r w:rsidRPr="00CA2D41">
        <w:t xml:space="preserve">, “Region II </w:t>
      </w:r>
      <w:r w:rsidR="006E5B20">
        <w:t>Security Program (DRMA)</w:t>
      </w:r>
      <w:r w:rsidRPr="00CA2D41">
        <w:t>.”</w:t>
      </w:r>
    </w:p>
    <w:p w14:paraId="74C185C1" w14:textId="77777777" w:rsidR="006205FB" w:rsidRDefault="006205FB" w:rsidP="006205FB">
      <w:pPr>
        <w:pStyle w:val="JOURNALHeading2"/>
      </w:pPr>
      <w:proofErr w:type="gramStart"/>
      <w:r w:rsidRPr="00CA2D41">
        <w:rPr>
          <w:bCs w:val="0"/>
        </w:rPr>
        <w:t>EVALUATION</w:t>
      </w:r>
      <w:proofErr w:type="gramEnd"/>
      <w:r>
        <w:t xml:space="preserve"> </w:t>
      </w:r>
      <w:r w:rsidRPr="00CA2D41">
        <w:rPr>
          <w:bCs w:val="0"/>
        </w:rPr>
        <w:t>CRITERIA:</w:t>
      </w:r>
    </w:p>
    <w:p w14:paraId="3F3541F6" w14:textId="77777777" w:rsidR="006205FB" w:rsidRPr="00CA2D41" w:rsidRDefault="006205FB" w:rsidP="006205FB">
      <w:pPr>
        <w:pStyle w:val="BodyText2"/>
      </w:pPr>
      <w:r w:rsidRPr="00CA2D41">
        <w:t>Upon completion of the tasks, you should be able to do the following:</w:t>
      </w:r>
    </w:p>
    <w:p w14:paraId="79305627" w14:textId="36577EBF" w:rsidR="006205FB" w:rsidRPr="00CA2D41" w:rsidRDefault="006E5B20" w:rsidP="006205FB">
      <w:pPr>
        <w:pStyle w:val="ListBullet2"/>
      </w:pPr>
      <w:r>
        <w:t>D</w:t>
      </w:r>
      <w:r w:rsidRPr="00CA2D41">
        <w:t xml:space="preserve">escribe </w:t>
      </w:r>
      <w:r w:rsidR="006205FB" w:rsidRPr="00CA2D41">
        <w:t>how the site security force maintains access control of the owner</w:t>
      </w:r>
      <w:r w:rsidR="00935E90">
        <w:noBreakHyphen/>
      </w:r>
      <w:r w:rsidR="006205FB" w:rsidRPr="00CA2D41">
        <w:t xml:space="preserve">controlled </w:t>
      </w:r>
      <w:r>
        <w:t>area</w:t>
      </w:r>
      <w:r w:rsidR="006205FB" w:rsidRPr="00CA2D41">
        <w:t xml:space="preserve">, protected </w:t>
      </w:r>
      <w:r>
        <w:t>area</w:t>
      </w:r>
      <w:r w:rsidR="006205FB" w:rsidRPr="00CA2D41">
        <w:t>, and material access areas, and secures special nuclear material (SNM) at your assigned facility.</w:t>
      </w:r>
    </w:p>
    <w:p w14:paraId="4E660390" w14:textId="77777777" w:rsidR="006205FB" w:rsidRPr="00CA2D41" w:rsidRDefault="006205FB" w:rsidP="006205FB">
      <w:pPr>
        <w:pStyle w:val="ListBullet2"/>
      </w:pPr>
      <w:bookmarkStart w:id="35" w:name="_Toc184630702"/>
      <w:r w:rsidRPr="00CA2D41">
        <w:t>Demonstrate the appropriate procedures for escorting visitors into and out of the protected and vital areas.</w:t>
      </w:r>
      <w:bookmarkEnd w:id="35"/>
    </w:p>
    <w:p w14:paraId="3AA38CA5" w14:textId="77777777" w:rsidR="006205FB" w:rsidRPr="00CA2D41" w:rsidRDefault="006205FB" w:rsidP="006205FB">
      <w:pPr>
        <w:pStyle w:val="ListBullet2"/>
      </w:pPr>
      <w:bookmarkStart w:id="36" w:name="_Toc184630703"/>
      <w:r w:rsidRPr="00CA2D41">
        <w:t>Explain the site-specific protection strategy.</w:t>
      </w:r>
      <w:bookmarkEnd w:id="36"/>
    </w:p>
    <w:p w14:paraId="2F576DE9" w14:textId="77777777" w:rsidR="006205FB" w:rsidRPr="00CA2D41" w:rsidRDefault="006205FB" w:rsidP="006205FB">
      <w:pPr>
        <w:pStyle w:val="ListBullet2"/>
      </w:pPr>
      <w:bookmarkStart w:id="37" w:name="_Toc184630704"/>
      <w:r w:rsidRPr="00CA2D41">
        <w:t>Explain how the security response actions are integrated into the emergency preparedness plan.</w:t>
      </w:r>
    </w:p>
    <w:p w14:paraId="48204090" w14:textId="77777777" w:rsidR="006205FB" w:rsidRPr="00CA2D41" w:rsidRDefault="006205FB" w:rsidP="006205FB">
      <w:pPr>
        <w:pStyle w:val="ListBullet2"/>
      </w:pPr>
      <w:r w:rsidRPr="00CA2D41">
        <w:t xml:space="preserve">Demonstrate an understanding of what actions are required when the security </w:t>
      </w:r>
      <w:proofErr w:type="gramStart"/>
      <w:r w:rsidRPr="00CA2D41">
        <w:t>threat condition</w:t>
      </w:r>
      <w:proofErr w:type="gramEnd"/>
      <w:r w:rsidRPr="00CA2D41">
        <w:t xml:space="preserve"> changes.</w:t>
      </w:r>
      <w:bookmarkEnd w:id="37"/>
    </w:p>
    <w:p w14:paraId="1859A1A4" w14:textId="46BB4F90" w:rsidR="006205FB" w:rsidRDefault="006205FB" w:rsidP="006205FB">
      <w:pPr>
        <w:pStyle w:val="JOURNALHeading2"/>
      </w:pPr>
      <w:r w:rsidRPr="00CA2D41">
        <w:rPr>
          <w:bCs w:val="0"/>
        </w:rPr>
        <w:t>TASKS:</w:t>
      </w:r>
    </w:p>
    <w:p w14:paraId="419AD570" w14:textId="3678D896" w:rsidR="006205FB" w:rsidRPr="00CA2D41" w:rsidRDefault="006205FB" w:rsidP="006205FB">
      <w:pPr>
        <w:pStyle w:val="ListBullet2"/>
      </w:pPr>
      <w:r w:rsidRPr="00CA2D41">
        <w:t>Read the security plan for your assigned</w:t>
      </w:r>
      <w:r w:rsidR="006E5B20">
        <w:t xml:space="preserve"> facility</w:t>
      </w:r>
      <w:r w:rsidRPr="00CA2D41">
        <w:t xml:space="preserve"> and 10 CFR Part 73, as applicable.</w:t>
      </w:r>
    </w:p>
    <w:p w14:paraId="6BFB00C0" w14:textId="77777777" w:rsidR="006205FB" w:rsidRPr="00CA2D41" w:rsidRDefault="006205FB" w:rsidP="006205FB">
      <w:pPr>
        <w:pStyle w:val="ListBullet2"/>
      </w:pPr>
      <w:bookmarkStart w:id="38" w:name="_Toc184630705"/>
      <w:r w:rsidRPr="00CA2D41">
        <w:t>Tour the protected and material access areas to identify the various types of equipment used to safeguard the facility as identified in the security plan</w:t>
      </w:r>
      <w:bookmarkEnd w:id="38"/>
      <w:r w:rsidRPr="00CA2D41">
        <w:t>.</w:t>
      </w:r>
    </w:p>
    <w:p w14:paraId="1758C881" w14:textId="77777777" w:rsidR="006205FB" w:rsidRPr="00CA2D41" w:rsidRDefault="006205FB" w:rsidP="006205FB">
      <w:pPr>
        <w:pStyle w:val="ListBullet2"/>
      </w:pPr>
      <w:bookmarkStart w:id="39" w:name="_Toc184630706"/>
      <w:r w:rsidRPr="00CA2D41">
        <w:lastRenderedPageBreak/>
        <w:t>(If applicable) Tour the central and secondary alarm stations. Discuss the duties and responsibilities of personnel stationed in those facilities with your supervisor or a qualified physical security inspector.</w:t>
      </w:r>
      <w:bookmarkEnd w:id="39"/>
    </w:p>
    <w:p w14:paraId="4410AEFE" w14:textId="5519C091" w:rsidR="006205FB" w:rsidRPr="00CA2D41" w:rsidRDefault="006205FB" w:rsidP="006205FB">
      <w:pPr>
        <w:pStyle w:val="ListBullet2"/>
      </w:pPr>
      <w:bookmarkStart w:id="40" w:name="_Toc184630707"/>
      <w:r w:rsidRPr="00CA2D41">
        <w:t xml:space="preserve">Discuss inspector responsibilities related to site security and safeguards with your supervisor or the person designated as a resource or a </w:t>
      </w:r>
      <w:r w:rsidR="006E5B20">
        <w:t>qualified physical inspector</w:t>
      </w:r>
      <w:r w:rsidRPr="00CA2D41">
        <w:t xml:space="preserve">. Your discussion should include </w:t>
      </w:r>
      <w:bookmarkEnd w:id="40"/>
      <w:r w:rsidRPr="00CA2D41">
        <w:t>practical circumstances that you may encounter, such as loss of security badge, identification of an inattentive guard, receipt of suspicious package, or receipt of a bomb threat, including actions to be taken by the licensee and you, as appropriate.</w:t>
      </w:r>
    </w:p>
    <w:p w14:paraId="4F160D9B" w14:textId="4EEC0D12" w:rsidR="006205FB" w:rsidRDefault="006205FB" w:rsidP="006205FB">
      <w:pPr>
        <w:pStyle w:val="JOURNALHeading2"/>
        <w:rPr>
          <w:spacing w:val="-6"/>
        </w:rPr>
      </w:pPr>
      <w:r w:rsidRPr="00CA2D41">
        <w:rPr>
          <w:bCs w:val="0"/>
        </w:rPr>
        <w:t>DOCUMENTATION:</w:t>
      </w:r>
      <w:r w:rsidRPr="00CA2D41">
        <w:rPr>
          <w:bCs w:val="0"/>
        </w:rPr>
        <w:tab/>
      </w:r>
      <w:r w:rsidRPr="00CA2D41">
        <w:rPr>
          <w:bCs w:val="0"/>
          <w:spacing w:val="-6"/>
        </w:rPr>
        <w:t>Fuel</w:t>
      </w:r>
      <w:r w:rsidRPr="001C4B5A">
        <w:rPr>
          <w:spacing w:val="-6"/>
        </w:rPr>
        <w:t xml:space="preserve"> Facility Operations Inspection Proficiency-Level Qualification Signature Card, Item OJT-OPS-3</w:t>
      </w:r>
    </w:p>
    <w:p w14:paraId="1C14CA27" w14:textId="6687EC68" w:rsidR="006205FB" w:rsidRPr="00B17B51" w:rsidRDefault="006205FB" w:rsidP="006205FB">
      <w:pPr>
        <w:rPr>
          <w:rFonts w:cs="Arial"/>
          <w:bCs/>
          <w:spacing w:val="-6"/>
        </w:rPr>
      </w:pPr>
    </w:p>
    <w:p w14:paraId="0740D5E0" w14:textId="77777777" w:rsidR="00F519DF" w:rsidRPr="001C4B5A" w:rsidRDefault="00F519DF" w:rsidP="00F519DF">
      <w:pPr>
        <w:pStyle w:val="JournalTOPIC"/>
      </w:pPr>
      <w:bookmarkStart w:id="41" w:name="_Toc141707699"/>
      <w:bookmarkStart w:id="42" w:name="_Toc220411443"/>
      <w:r w:rsidRPr="001C4B5A">
        <w:lastRenderedPageBreak/>
        <w:t>(OJT-OPS-4) Radiation Protection Program and Implementation</w:t>
      </w:r>
      <w:bookmarkEnd w:id="41"/>
      <w:bookmarkEnd w:id="42"/>
    </w:p>
    <w:p w14:paraId="5D599C8F" w14:textId="77777777" w:rsidR="00F519DF" w:rsidRDefault="00F519DF" w:rsidP="00F519DF">
      <w:pPr>
        <w:pStyle w:val="JOURNALHeading2"/>
      </w:pPr>
      <w:r w:rsidRPr="00C4037D">
        <w:rPr>
          <w:bCs w:val="0"/>
        </w:rPr>
        <w:t>PURPOSE:</w:t>
      </w:r>
    </w:p>
    <w:p w14:paraId="51D7FDE7" w14:textId="742EF3C1" w:rsidR="00F519DF" w:rsidRPr="00C4037D" w:rsidRDefault="00F519DF" w:rsidP="00F519DF">
      <w:pPr>
        <w:pStyle w:val="BodyText"/>
      </w:pPr>
      <w:r w:rsidRPr="00C4037D">
        <w:t>The Radiation Protection Program and implementing procedures are intended to ensure adequate protection of worker health and safety from exposure to radiation from radioactive material during routine nuclear reactor operation. Licensee procedures and 10 CFR Part 19, Notices, Instructions and Reports to Workers: Inspections and Investigations, and 10 CFR Part</w:t>
      </w:r>
      <w:r w:rsidR="002D0CEA">
        <w:t> </w:t>
      </w:r>
      <w:r w:rsidRPr="00C4037D">
        <w:t xml:space="preserve">20, Standards for Protection Against Radiation, address programs to keep exposures at as low as </w:t>
      </w:r>
      <w:proofErr w:type="gramStart"/>
      <w:r w:rsidRPr="00C4037D">
        <w:t>reasonable</w:t>
      </w:r>
      <w:proofErr w:type="gramEnd"/>
      <w:r w:rsidRPr="00C4037D">
        <w:t xml:space="preserve"> achievable (ALARA) levels, external exposure, internal exposure, respiratory protection, posting and labeling, survey, and reporting requirements.</w:t>
      </w:r>
      <w:r w:rsidRPr="00C4037D">
        <w:rPr>
          <w:spacing w:val="-6"/>
        </w:rPr>
        <w:t xml:space="preserve"> </w:t>
      </w:r>
      <w:r w:rsidRPr="00C4037D">
        <w:t xml:space="preserve">This activity will provide </w:t>
      </w:r>
      <w:proofErr w:type="gramStart"/>
      <w:r w:rsidRPr="00C4037D">
        <w:t>you</w:t>
      </w:r>
      <w:proofErr w:type="gramEnd"/>
      <w:r w:rsidRPr="00C4037D">
        <w:t xml:space="preserve"> a general understanding of the applicable regulatory requirements, the licensee’s radiation protection program, and implementing procedures.</w:t>
      </w:r>
    </w:p>
    <w:p w14:paraId="66346C98" w14:textId="77777777" w:rsidR="00F519DF" w:rsidRPr="00C4037D" w:rsidRDefault="00F519DF" w:rsidP="00F519DF">
      <w:pPr>
        <w:pStyle w:val="JOURNALHeading2"/>
        <w:rPr>
          <w:bCs w:val="0"/>
        </w:rPr>
      </w:pPr>
      <w:r w:rsidRPr="00C4037D">
        <w:rPr>
          <w:bCs w:val="0"/>
        </w:rPr>
        <w:t>COMPETENCY AREA:</w:t>
      </w:r>
      <w:r w:rsidRPr="00C4037D">
        <w:rPr>
          <w:bCs w:val="0"/>
        </w:rPr>
        <w:tab/>
        <w:t>INSPECTION</w:t>
      </w:r>
    </w:p>
    <w:p w14:paraId="0436EFB8" w14:textId="77777777" w:rsidR="00F519DF" w:rsidRPr="00C4037D" w:rsidRDefault="00F519DF" w:rsidP="00F519DF">
      <w:pPr>
        <w:pStyle w:val="JOURNALHeading2"/>
        <w:rPr>
          <w:bCs w:val="0"/>
        </w:rPr>
      </w:pPr>
      <w:r w:rsidRPr="00C4037D">
        <w:rPr>
          <w:bCs w:val="0"/>
        </w:rPr>
        <w:t>LEVEL OF</w:t>
      </w:r>
      <w:r>
        <w:t xml:space="preserve"> </w:t>
      </w:r>
      <w:r w:rsidRPr="00C4037D">
        <w:rPr>
          <w:bCs w:val="0"/>
        </w:rPr>
        <w:t>EFFORT:</w:t>
      </w:r>
      <w:r>
        <w:tab/>
        <w:t>20 hours</w:t>
      </w:r>
    </w:p>
    <w:p w14:paraId="4A9719EB" w14:textId="77777777" w:rsidR="00F519DF" w:rsidRDefault="00F519DF" w:rsidP="00F519DF">
      <w:pPr>
        <w:pStyle w:val="JOURNALHeading2"/>
      </w:pPr>
      <w:r w:rsidRPr="00C4037D">
        <w:rPr>
          <w:bCs w:val="0"/>
        </w:rPr>
        <w:t>REFERENCES:</w:t>
      </w:r>
    </w:p>
    <w:p w14:paraId="21CA2F6E" w14:textId="77777777" w:rsidR="00F519DF" w:rsidRPr="00C4037D" w:rsidRDefault="00F519DF" w:rsidP="00F519DF">
      <w:pPr>
        <w:pStyle w:val="ListBullet2"/>
      </w:pPr>
      <w:r w:rsidRPr="00C4037D">
        <w:t>The License Application Chapter, “Radiation Protection” at your assigned facility</w:t>
      </w:r>
    </w:p>
    <w:p w14:paraId="648A4761" w14:textId="77777777" w:rsidR="00F519DF" w:rsidRPr="00C4037D" w:rsidRDefault="00F519DF" w:rsidP="00F519DF">
      <w:pPr>
        <w:pStyle w:val="ListBullet2"/>
      </w:pPr>
      <w:r w:rsidRPr="00C4037D">
        <w:t>Radiation protection procedures at your assigned facility</w:t>
      </w:r>
      <w:bookmarkStart w:id="43" w:name="_Toc184630709"/>
    </w:p>
    <w:p w14:paraId="27E14BD3" w14:textId="1AE81A43" w:rsidR="00F519DF" w:rsidRPr="00C4037D" w:rsidRDefault="00F519DF" w:rsidP="00F519DF">
      <w:pPr>
        <w:pStyle w:val="ListBullet2"/>
      </w:pPr>
      <w:r w:rsidRPr="00C4037D">
        <w:t>10 CFR Part 19 and 10 CFR Part 20</w:t>
      </w:r>
      <w:bookmarkEnd w:id="43"/>
    </w:p>
    <w:p w14:paraId="0926B399" w14:textId="77777777" w:rsidR="00F519DF" w:rsidRPr="00C4037D" w:rsidRDefault="00F519DF" w:rsidP="00F519DF">
      <w:pPr>
        <w:pStyle w:val="ListBullet2"/>
      </w:pPr>
      <w:r w:rsidRPr="00C4037D">
        <w:t>Integrated Safety Analysis for your assigned facility</w:t>
      </w:r>
    </w:p>
    <w:p w14:paraId="2CC4B52C" w14:textId="77777777" w:rsidR="00F519DF" w:rsidRPr="00C4037D" w:rsidRDefault="00F519DF" w:rsidP="00F519DF">
      <w:pPr>
        <w:pStyle w:val="ListBullet2"/>
      </w:pPr>
      <w:r w:rsidRPr="00C4037D">
        <w:t>IP 88030, “Radiation Protection”</w:t>
      </w:r>
    </w:p>
    <w:p w14:paraId="1167227E" w14:textId="77777777" w:rsidR="00F519DF" w:rsidRPr="00C4037D" w:rsidRDefault="00F519DF" w:rsidP="00F519DF">
      <w:pPr>
        <w:pStyle w:val="ListBullet2"/>
      </w:pPr>
      <w:r w:rsidRPr="00C4037D">
        <w:t>Regulatory Guide 8.2, “Guide for Administrative Practices in Radiation Monitoring”</w:t>
      </w:r>
    </w:p>
    <w:p w14:paraId="3CA2F685" w14:textId="77777777" w:rsidR="00F519DF" w:rsidRDefault="00F519DF" w:rsidP="00F519DF">
      <w:pPr>
        <w:pStyle w:val="JOURNALHeading2"/>
      </w:pPr>
      <w:proofErr w:type="gramStart"/>
      <w:r w:rsidRPr="00C4037D">
        <w:rPr>
          <w:bCs w:val="0"/>
        </w:rPr>
        <w:t>EVALUATION</w:t>
      </w:r>
      <w:proofErr w:type="gramEnd"/>
      <w:r>
        <w:t xml:space="preserve"> </w:t>
      </w:r>
      <w:r w:rsidRPr="00C4037D">
        <w:rPr>
          <w:bCs w:val="0"/>
        </w:rPr>
        <w:t>CRITERIA:</w:t>
      </w:r>
    </w:p>
    <w:p w14:paraId="52D80F60" w14:textId="77777777" w:rsidR="00F519DF" w:rsidRPr="00C4037D" w:rsidRDefault="00F519DF" w:rsidP="00F519DF">
      <w:pPr>
        <w:pStyle w:val="BodyText2"/>
      </w:pPr>
      <w:r w:rsidRPr="00C4037D">
        <w:t>Upon completion of the tasks, you should be able to do the following:</w:t>
      </w:r>
    </w:p>
    <w:p w14:paraId="45D2C585" w14:textId="77777777" w:rsidR="00F519DF" w:rsidRPr="00C666CA" w:rsidRDefault="00F519DF" w:rsidP="00F519DF">
      <w:pPr>
        <w:pStyle w:val="BodyText"/>
        <w:numPr>
          <w:ilvl w:val="0"/>
          <w:numId w:val="8"/>
        </w:numPr>
      </w:pPr>
      <w:proofErr w:type="gramStart"/>
      <w:r w:rsidRPr="00C666CA">
        <w:t>Generally</w:t>
      </w:r>
      <w:proofErr w:type="gramEnd"/>
      <w:r w:rsidRPr="00C666CA">
        <w:t xml:space="preserve"> describe the following terms and provide examples of each term:</w:t>
      </w:r>
    </w:p>
    <w:p w14:paraId="41F04B85" w14:textId="77777777" w:rsidR="00F519DF" w:rsidRPr="00C666CA" w:rsidRDefault="00F519DF" w:rsidP="00F519DF">
      <w:pPr>
        <w:pStyle w:val="BodyText"/>
        <w:numPr>
          <w:ilvl w:val="1"/>
          <w:numId w:val="8"/>
        </w:numPr>
      </w:pPr>
      <w:bookmarkStart w:id="44" w:name="_Toc184630712"/>
      <w:r w:rsidRPr="00C666CA">
        <w:t>controlled area</w:t>
      </w:r>
      <w:bookmarkStart w:id="45" w:name="_Toc184630713"/>
      <w:bookmarkEnd w:id="44"/>
    </w:p>
    <w:p w14:paraId="3A8DFCBE" w14:textId="77777777" w:rsidR="00F519DF" w:rsidRPr="00C666CA" w:rsidRDefault="00F519DF" w:rsidP="00F519DF">
      <w:pPr>
        <w:pStyle w:val="BodyText"/>
        <w:numPr>
          <w:ilvl w:val="1"/>
          <w:numId w:val="8"/>
        </w:numPr>
      </w:pPr>
      <w:proofErr w:type="gramStart"/>
      <w:r w:rsidRPr="00C666CA">
        <w:t>radiological</w:t>
      </w:r>
      <w:proofErr w:type="gramEnd"/>
      <w:r w:rsidRPr="00C666CA">
        <w:t xml:space="preserve"> restricted area</w:t>
      </w:r>
      <w:bookmarkEnd w:id="45"/>
    </w:p>
    <w:p w14:paraId="7425CD2D" w14:textId="77777777" w:rsidR="00F519DF" w:rsidRPr="00C666CA" w:rsidRDefault="00F519DF" w:rsidP="00F519DF">
      <w:pPr>
        <w:pStyle w:val="BodyText"/>
        <w:numPr>
          <w:ilvl w:val="1"/>
          <w:numId w:val="8"/>
        </w:numPr>
      </w:pPr>
      <w:bookmarkStart w:id="46" w:name="_Toc184630714"/>
      <w:r w:rsidRPr="00C666CA">
        <w:t>radiation area</w:t>
      </w:r>
      <w:bookmarkEnd w:id="46"/>
    </w:p>
    <w:p w14:paraId="693D347A" w14:textId="77777777" w:rsidR="00F519DF" w:rsidRPr="00C666CA" w:rsidRDefault="00F519DF" w:rsidP="00F519DF">
      <w:pPr>
        <w:pStyle w:val="BodyText"/>
        <w:numPr>
          <w:ilvl w:val="1"/>
          <w:numId w:val="8"/>
        </w:numPr>
      </w:pPr>
      <w:r w:rsidRPr="00C666CA">
        <w:t>high radiation area</w:t>
      </w:r>
    </w:p>
    <w:p w14:paraId="6C131358" w14:textId="554432BD" w:rsidR="00F519DF" w:rsidRPr="00C666CA" w:rsidRDefault="00F519DF" w:rsidP="00F519DF">
      <w:pPr>
        <w:pStyle w:val="BodyText"/>
        <w:numPr>
          <w:ilvl w:val="1"/>
          <w:numId w:val="8"/>
        </w:numPr>
      </w:pPr>
      <w:r w:rsidRPr="00C666CA">
        <w:t>very high radiation area</w:t>
      </w:r>
    </w:p>
    <w:p w14:paraId="32DA0DCE" w14:textId="5C23060A" w:rsidR="00F519DF" w:rsidRPr="00C666CA" w:rsidRDefault="00F519DF" w:rsidP="00F519DF">
      <w:pPr>
        <w:pStyle w:val="BodyText"/>
        <w:numPr>
          <w:ilvl w:val="0"/>
          <w:numId w:val="8"/>
        </w:numPr>
      </w:pPr>
      <w:bookmarkStart w:id="47" w:name="_Toc184630720"/>
      <w:r w:rsidRPr="00C666CA">
        <w:lastRenderedPageBreak/>
        <w:t xml:space="preserve">Identify the locations of the process and area radiation monitoring systems and their major components at your </w:t>
      </w:r>
      <w:r w:rsidR="002714E6">
        <w:t>assigned facility</w:t>
      </w:r>
      <w:r w:rsidRPr="00C666CA">
        <w:t>.</w:t>
      </w:r>
      <w:bookmarkStart w:id="48" w:name="_Toc184630721"/>
      <w:bookmarkEnd w:id="47"/>
    </w:p>
    <w:p w14:paraId="725074F8" w14:textId="09D2D589" w:rsidR="00F519DF" w:rsidRPr="00C666CA" w:rsidRDefault="00F519DF" w:rsidP="00F519DF">
      <w:pPr>
        <w:pStyle w:val="BodyText"/>
        <w:numPr>
          <w:ilvl w:val="0"/>
          <w:numId w:val="8"/>
        </w:numPr>
      </w:pPr>
      <w:r w:rsidRPr="00C666CA">
        <w:t xml:space="preserve">Explain the ALARA concept and how it is applied to performance of radiological work at your </w:t>
      </w:r>
      <w:r w:rsidR="005518FE">
        <w:t>assigned facility</w:t>
      </w:r>
      <w:r w:rsidRPr="00C666CA">
        <w:t>.</w:t>
      </w:r>
      <w:bookmarkStart w:id="49" w:name="_Toc184630722"/>
      <w:bookmarkEnd w:id="48"/>
    </w:p>
    <w:p w14:paraId="13A445D5" w14:textId="77777777" w:rsidR="00F519DF" w:rsidRPr="00C666CA" w:rsidRDefault="00F519DF" w:rsidP="00F519DF">
      <w:pPr>
        <w:pStyle w:val="BodyText"/>
        <w:numPr>
          <w:ilvl w:val="0"/>
          <w:numId w:val="8"/>
        </w:numPr>
      </w:pPr>
      <w:r w:rsidRPr="00C666CA">
        <w:t>Describe the plant’s overall administrative procedures for control of external exposure, internal exposure, and airborne exposure.</w:t>
      </w:r>
      <w:bookmarkStart w:id="50" w:name="_Toc184630723"/>
      <w:bookmarkEnd w:id="49"/>
    </w:p>
    <w:p w14:paraId="2017BA0C" w14:textId="785697F9" w:rsidR="00F519DF" w:rsidRPr="00C666CA" w:rsidRDefault="00F519DF" w:rsidP="00F519DF">
      <w:pPr>
        <w:pStyle w:val="BodyText"/>
        <w:numPr>
          <w:ilvl w:val="0"/>
          <w:numId w:val="8"/>
        </w:numPr>
      </w:pPr>
      <w:r w:rsidRPr="00C666CA">
        <w:t xml:space="preserve">Describe physical and administrative controls for radiation areas and airborne radioactivity areas at your </w:t>
      </w:r>
      <w:r w:rsidR="005518FE">
        <w:t>assigned facility</w:t>
      </w:r>
      <w:r w:rsidRPr="00C666CA">
        <w:t>.</w:t>
      </w:r>
      <w:bookmarkEnd w:id="50"/>
    </w:p>
    <w:p w14:paraId="494924A4" w14:textId="0B7E6460" w:rsidR="00F519DF" w:rsidRPr="00C4037D" w:rsidRDefault="00F519DF" w:rsidP="00F519DF">
      <w:pPr>
        <w:pStyle w:val="BodyText"/>
        <w:numPr>
          <w:ilvl w:val="0"/>
          <w:numId w:val="8"/>
        </w:numPr>
      </w:pPr>
      <w:r w:rsidRPr="00C666CA">
        <w:t>Describe the NRC reporting requirements for your assigned facility as described in 10</w:t>
      </w:r>
      <w:r w:rsidR="00713F92">
        <w:t> </w:t>
      </w:r>
      <w:r w:rsidRPr="00C666CA">
        <w:t>CFR 20, Standards for Protection against Radiation</w:t>
      </w:r>
      <w:r w:rsidRPr="00C4037D">
        <w:t>.</w:t>
      </w:r>
    </w:p>
    <w:p w14:paraId="160F8FF5" w14:textId="345B518E" w:rsidR="00F519DF" w:rsidRDefault="00F519DF" w:rsidP="00F519DF">
      <w:pPr>
        <w:pStyle w:val="JOURNALHeading2"/>
      </w:pPr>
      <w:r w:rsidRPr="00C4037D">
        <w:rPr>
          <w:bCs w:val="0"/>
        </w:rPr>
        <w:t>TASKS:</w:t>
      </w:r>
    </w:p>
    <w:p w14:paraId="6E125E74" w14:textId="174B089B" w:rsidR="00F519DF" w:rsidRPr="00C4037D" w:rsidRDefault="00F519DF" w:rsidP="00F519DF">
      <w:pPr>
        <w:pStyle w:val="ListBullet2"/>
      </w:pPr>
      <w:r w:rsidRPr="00C4037D">
        <w:t xml:space="preserve">Locate the listed references for your </w:t>
      </w:r>
      <w:r w:rsidR="002714E6">
        <w:t>assigned</w:t>
      </w:r>
      <w:r w:rsidR="00615152">
        <w:t xml:space="preserve"> </w:t>
      </w:r>
      <w:r w:rsidRPr="00C4037D">
        <w:t>facility.</w:t>
      </w:r>
    </w:p>
    <w:p w14:paraId="51BE67AC" w14:textId="76A6EA1D" w:rsidR="00F519DF" w:rsidRPr="00C4037D" w:rsidRDefault="00F519DF" w:rsidP="00F519DF">
      <w:pPr>
        <w:pStyle w:val="ListBullet2"/>
      </w:pPr>
      <w:r w:rsidRPr="00C4037D">
        <w:t>Review the references and licensee’s procedures to develop an overall understanding of the regulatory requirements and the implementation of the radiation protection program at your assigned facility. Review 10 CFR 20 requirements for reporting radiation safety events to the NRC.</w:t>
      </w:r>
    </w:p>
    <w:p w14:paraId="109C221B" w14:textId="77777777" w:rsidR="00F519DF" w:rsidRPr="00C4037D" w:rsidRDefault="00F519DF" w:rsidP="00F519DF">
      <w:pPr>
        <w:pStyle w:val="ListBullet2"/>
      </w:pPr>
      <w:r w:rsidRPr="00C4037D">
        <w:t>Select several important radiation detection and measurement instruments (e.g., portable survey instruments, fixed monitoring equipment, constant air monitors, portable air samplers). Examine them as necessary to verify operability, including proper alarm settings (if applicable).</w:t>
      </w:r>
    </w:p>
    <w:p w14:paraId="50D51982" w14:textId="04549DE3" w:rsidR="00F519DF" w:rsidRPr="00C4037D" w:rsidRDefault="00F519DF" w:rsidP="00F519DF">
      <w:pPr>
        <w:pStyle w:val="ListBullet2"/>
      </w:pPr>
      <w:r w:rsidRPr="00C4037D">
        <w:t>During a plant tour identify at least one radiation area, high radiation area, very high radiation area, hot spots area, and airborne radioactivity area, and verify that access to each is controlled in accordance with regulations and the licensee’s requirements.</w:t>
      </w:r>
    </w:p>
    <w:p w14:paraId="1A4076CE" w14:textId="77777777" w:rsidR="00F519DF" w:rsidRDefault="00F519DF" w:rsidP="00F519DF">
      <w:pPr>
        <w:pStyle w:val="ListBullet2"/>
      </w:pPr>
      <w:r w:rsidRPr="00C4037D">
        <w:t xml:space="preserve">Review the results of at least one </w:t>
      </w:r>
      <w:proofErr w:type="gramStart"/>
      <w:r w:rsidRPr="00C4037D">
        <w:t>completed</w:t>
      </w:r>
      <w:proofErr w:type="gramEnd"/>
      <w:r w:rsidRPr="00C4037D">
        <w:t xml:space="preserve"> radiation survey and verify that the survey was conducted in accordance with procedures.</w:t>
      </w:r>
      <w:bookmarkStart w:id="51" w:name="_Toc184630724"/>
    </w:p>
    <w:p w14:paraId="361A89DD" w14:textId="05395A94" w:rsidR="00F519DF" w:rsidRPr="00C4037D" w:rsidRDefault="002714E6" w:rsidP="00F519DF">
      <w:pPr>
        <w:pStyle w:val="ListBullet2"/>
      </w:pPr>
      <w:r>
        <w:t>If possible,</w:t>
      </w:r>
      <w:r w:rsidR="00615152">
        <w:t xml:space="preserve"> </w:t>
      </w:r>
      <w:r>
        <w:t>o</w:t>
      </w:r>
      <w:r w:rsidR="00F519DF" w:rsidRPr="00C4037D">
        <w:t>bserve radiation worker and radiation protection technician performance during a high-exposure job and determine whether workers demonstrate the ALARA philosophy in practice</w:t>
      </w:r>
    </w:p>
    <w:bookmarkEnd w:id="51"/>
    <w:p w14:paraId="3327B2A3" w14:textId="77777777" w:rsidR="00F519DF" w:rsidRPr="00C4037D" w:rsidRDefault="00F519DF" w:rsidP="00F519DF">
      <w:pPr>
        <w:pStyle w:val="ListBullet2"/>
      </w:pPr>
      <w:r w:rsidRPr="00C4037D">
        <w:t>Discuss inspector responsibilities related to radiation protection with your supervisor or the person designated as a resource or a health physics inspector.</w:t>
      </w:r>
    </w:p>
    <w:p w14:paraId="14FCD868" w14:textId="77777777" w:rsidR="00F519DF" w:rsidRDefault="00F519DF" w:rsidP="00F519DF">
      <w:pPr>
        <w:pStyle w:val="JOURNALHeading2"/>
      </w:pPr>
      <w:r w:rsidRPr="00C4037D">
        <w:t>DOCUMENTATION:</w:t>
      </w:r>
      <w:r w:rsidRPr="00C4037D">
        <w:tab/>
        <w:t>Fuel</w:t>
      </w:r>
      <w:r w:rsidRPr="001C4B5A">
        <w:t xml:space="preserve"> Facility Operations Inspector Proficiency-Level Qualification Signature Card, Item OJT-OPS-4</w:t>
      </w:r>
    </w:p>
    <w:p w14:paraId="755910D6" w14:textId="77777777" w:rsidR="00F519DF" w:rsidRPr="001C4B5A" w:rsidRDefault="00F519DF" w:rsidP="00F519DF">
      <w:pPr>
        <w:pStyle w:val="JournalTOPIC"/>
      </w:pPr>
      <w:bookmarkStart w:id="52" w:name="_Toc141707700"/>
      <w:bookmarkStart w:id="53" w:name="_Toc220411444"/>
      <w:r w:rsidRPr="001C4B5A">
        <w:lastRenderedPageBreak/>
        <w:t>(OJT-OPS-5) Fire Protection Program and Implementation</w:t>
      </w:r>
      <w:bookmarkEnd w:id="52"/>
      <w:bookmarkEnd w:id="53"/>
    </w:p>
    <w:p w14:paraId="74E7CE29" w14:textId="77777777" w:rsidR="00F519DF" w:rsidRDefault="00F519DF" w:rsidP="00F519DF">
      <w:pPr>
        <w:pStyle w:val="JOURNALHeading2"/>
      </w:pPr>
      <w:r w:rsidRPr="00122601">
        <w:rPr>
          <w:bCs w:val="0"/>
        </w:rPr>
        <w:t>PURPOSE:</w:t>
      </w:r>
    </w:p>
    <w:p w14:paraId="7BDCF4CD" w14:textId="7E399C3D" w:rsidR="00F519DF" w:rsidRPr="00122601" w:rsidRDefault="00F519DF" w:rsidP="00F519DF">
      <w:pPr>
        <w:pStyle w:val="BodyText"/>
      </w:pPr>
      <w:r w:rsidRPr="00122601">
        <w:t>This activity will provide you with working knowledge of the regulatory requirements for the fire protection program and how the licensee implements these requirements.</w:t>
      </w:r>
    </w:p>
    <w:p w14:paraId="66A84AB1" w14:textId="77777777" w:rsidR="00F519DF" w:rsidRPr="00122601" w:rsidRDefault="00F519DF" w:rsidP="00F519DF">
      <w:pPr>
        <w:pStyle w:val="JOURNALHeading2"/>
        <w:rPr>
          <w:bCs w:val="0"/>
        </w:rPr>
      </w:pPr>
      <w:r w:rsidRPr="00122601">
        <w:rPr>
          <w:bCs w:val="0"/>
        </w:rPr>
        <w:t>COMPETENCY AREA:</w:t>
      </w:r>
      <w:r w:rsidRPr="00122601">
        <w:rPr>
          <w:bCs w:val="0"/>
        </w:rPr>
        <w:tab/>
        <w:t>INSPECTION</w:t>
      </w:r>
    </w:p>
    <w:p w14:paraId="614649A2" w14:textId="5F0488D8" w:rsidR="00F519DF" w:rsidRPr="00E10BC2" w:rsidRDefault="00F519DF" w:rsidP="00F519DF">
      <w:pPr>
        <w:pStyle w:val="JOURNALHeading2"/>
        <w:rPr>
          <w:bCs w:val="0"/>
        </w:rPr>
      </w:pPr>
      <w:r w:rsidRPr="00122601">
        <w:rPr>
          <w:bCs w:val="0"/>
        </w:rPr>
        <w:t>LEVEL OF</w:t>
      </w:r>
      <w:r>
        <w:t xml:space="preserve"> </w:t>
      </w:r>
      <w:r w:rsidRPr="00122601">
        <w:rPr>
          <w:bCs w:val="0"/>
        </w:rPr>
        <w:t>EFFORT:</w:t>
      </w:r>
      <w:r w:rsidRPr="00122601">
        <w:rPr>
          <w:bCs w:val="0"/>
        </w:rPr>
        <w:tab/>
      </w:r>
      <w:r w:rsidR="002714E6">
        <w:rPr>
          <w:bCs w:val="0"/>
        </w:rPr>
        <w:t>40</w:t>
      </w:r>
      <w:r w:rsidR="002714E6" w:rsidRPr="00122601">
        <w:rPr>
          <w:bCs w:val="0"/>
        </w:rPr>
        <w:t xml:space="preserve"> </w:t>
      </w:r>
      <w:r w:rsidRPr="00122601">
        <w:rPr>
          <w:bCs w:val="0"/>
        </w:rPr>
        <w:t>hours</w:t>
      </w:r>
    </w:p>
    <w:p w14:paraId="6083A3D1" w14:textId="77777777" w:rsidR="00F519DF" w:rsidRDefault="00F519DF" w:rsidP="00F519DF">
      <w:pPr>
        <w:pStyle w:val="JOURNALHeading2"/>
        <w:rPr>
          <w:bCs w:val="0"/>
        </w:rPr>
      </w:pPr>
      <w:r w:rsidRPr="00122601">
        <w:rPr>
          <w:bCs w:val="0"/>
        </w:rPr>
        <w:t>REFERENCES:</w:t>
      </w:r>
    </w:p>
    <w:p w14:paraId="35306C35" w14:textId="5E4BEEA0" w:rsidR="00F519DF" w:rsidRPr="00122601" w:rsidRDefault="002714E6" w:rsidP="00F519DF">
      <w:pPr>
        <w:pStyle w:val="EffectiveDate"/>
      </w:pPr>
      <w:r w:rsidRPr="001C73FA">
        <w:t xml:space="preserve">The </w:t>
      </w:r>
      <w:r w:rsidR="00F519DF" w:rsidRPr="001C73FA">
        <w:t xml:space="preserve">License Application Chapter </w:t>
      </w:r>
      <w:r w:rsidR="001C73FA" w:rsidRPr="001C73FA">
        <w:t>“</w:t>
      </w:r>
      <w:r w:rsidR="00F519DF" w:rsidRPr="001C73FA">
        <w:t>Fire Safety</w:t>
      </w:r>
      <w:r w:rsidRPr="001C73FA">
        <w:t>”</w:t>
      </w:r>
      <w:r w:rsidR="001C73FA" w:rsidRPr="001C73FA">
        <w:t xml:space="preserve"> </w:t>
      </w:r>
      <w:proofErr w:type="gramStart"/>
      <w:r w:rsidRPr="001C73FA">
        <w:t>or</w:t>
      </w:r>
      <w:r w:rsidR="001C73FA" w:rsidRPr="001C73FA">
        <w:t xml:space="preserve"> </w:t>
      </w:r>
      <w:r w:rsidRPr="001C73FA">
        <w:t>”Fire</w:t>
      </w:r>
      <w:proofErr w:type="gramEnd"/>
      <w:r w:rsidRPr="001C73FA">
        <w:t xml:space="preserve"> Protection”</w:t>
      </w:r>
      <w:r w:rsidR="00F519DF" w:rsidRPr="001C73FA">
        <w:t xml:space="preserve"> for your </w:t>
      </w:r>
      <w:r w:rsidRPr="001C73FA">
        <w:t>assig</w:t>
      </w:r>
      <w:r>
        <w:t xml:space="preserve">ned </w:t>
      </w:r>
      <w:r w:rsidR="00F519DF" w:rsidRPr="00122601">
        <w:t>facility</w:t>
      </w:r>
      <w:bookmarkStart w:id="54" w:name="_Toc184630727"/>
    </w:p>
    <w:p w14:paraId="1DB3FA95" w14:textId="456148D6" w:rsidR="00F519DF" w:rsidRPr="00122601" w:rsidRDefault="00F519DF" w:rsidP="00F519DF">
      <w:pPr>
        <w:pStyle w:val="BodyText"/>
        <w:numPr>
          <w:ilvl w:val="0"/>
          <w:numId w:val="9"/>
        </w:numPr>
      </w:pPr>
      <w:r w:rsidRPr="00122601">
        <w:t xml:space="preserve">ISA for your </w:t>
      </w:r>
      <w:r w:rsidR="002714E6">
        <w:t xml:space="preserve">assigned </w:t>
      </w:r>
      <w:r w:rsidRPr="00122601">
        <w:t>facility</w:t>
      </w:r>
    </w:p>
    <w:p w14:paraId="1CA0EAFE" w14:textId="76EE0892" w:rsidR="00F519DF" w:rsidRPr="00122601" w:rsidRDefault="00F519DF" w:rsidP="00F519DF">
      <w:pPr>
        <w:pStyle w:val="BodyText"/>
        <w:numPr>
          <w:ilvl w:val="0"/>
          <w:numId w:val="9"/>
        </w:numPr>
      </w:pPr>
      <w:r w:rsidRPr="00122601">
        <w:t>Pre-Fire Plan</w:t>
      </w:r>
      <w:bookmarkEnd w:id="54"/>
      <w:r w:rsidR="002714E6">
        <w:t>(s)</w:t>
      </w:r>
      <w:r w:rsidRPr="00122601">
        <w:t xml:space="preserve"> for your assigned facility</w:t>
      </w:r>
      <w:bookmarkStart w:id="55" w:name="_Toc184630728"/>
    </w:p>
    <w:p w14:paraId="6463C2FA" w14:textId="77777777" w:rsidR="00F519DF" w:rsidRPr="00122601" w:rsidRDefault="00F519DF" w:rsidP="00F519DF">
      <w:pPr>
        <w:pStyle w:val="BodyText"/>
        <w:numPr>
          <w:ilvl w:val="0"/>
          <w:numId w:val="9"/>
        </w:numPr>
      </w:pPr>
      <w:r w:rsidRPr="00122601">
        <w:t>The Emergency Preparedness Plan for your assigned facility</w:t>
      </w:r>
    </w:p>
    <w:p w14:paraId="623BCD35" w14:textId="77777777" w:rsidR="00F519DF" w:rsidRPr="00122601" w:rsidRDefault="00F519DF" w:rsidP="00F519DF">
      <w:pPr>
        <w:pStyle w:val="BodyText"/>
        <w:numPr>
          <w:ilvl w:val="0"/>
          <w:numId w:val="9"/>
        </w:numPr>
      </w:pPr>
      <w:r w:rsidRPr="00122601">
        <w:t>IP 88055, “Fire Protection”</w:t>
      </w:r>
    </w:p>
    <w:p w14:paraId="2B3C42AC" w14:textId="77777777" w:rsidR="00F519DF" w:rsidRPr="00122601" w:rsidRDefault="00F519DF" w:rsidP="00F519DF">
      <w:pPr>
        <w:pStyle w:val="BodyText"/>
        <w:numPr>
          <w:ilvl w:val="0"/>
          <w:numId w:val="9"/>
        </w:numPr>
      </w:pPr>
      <w:r w:rsidRPr="00122601">
        <w:t>Codes and Standards applicable to your assigned facility. Some common safety codes and technical references include:</w:t>
      </w:r>
    </w:p>
    <w:p w14:paraId="41D680D9" w14:textId="77777777" w:rsidR="00F519DF" w:rsidRPr="00122601" w:rsidRDefault="00F519DF" w:rsidP="00F519DF">
      <w:pPr>
        <w:pStyle w:val="BodyText"/>
        <w:numPr>
          <w:ilvl w:val="1"/>
          <w:numId w:val="9"/>
        </w:numPr>
      </w:pPr>
      <w:r w:rsidRPr="00122601">
        <w:t>NFPA Fire Protection Handbook</w:t>
      </w:r>
    </w:p>
    <w:p w14:paraId="5D19DFCB" w14:textId="77777777" w:rsidR="00F519DF" w:rsidRPr="00122601" w:rsidRDefault="00F519DF" w:rsidP="00F519DF">
      <w:pPr>
        <w:pStyle w:val="BodyText"/>
        <w:numPr>
          <w:ilvl w:val="1"/>
          <w:numId w:val="9"/>
        </w:numPr>
      </w:pPr>
      <w:r w:rsidRPr="00122601">
        <w:t>NFPA 801, “Standard for Fire Protection for Facilities Handling Radioactive Materials”</w:t>
      </w:r>
    </w:p>
    <w:p w14:paraId="44AB5C37" w14:textId="77777777" w:rsidR="00F519DF" w:rsidRPr="00122601" w:rsidRDefault="00F519DF" w:rsidP="00F519DF">
      <w:pPr>
        <w:pStyle w:val="BodyText"/>
        <w:numPr>
          <w:ilvl w:val="1"/>
          <w:numId w:val="9"/>
        </w:numPr>
      </w:pPr>
      <w:r w:rsidRPr="00122601">
        <w:t>NFPA 10, “Standard for Portable Fire Extinguishers”</w:t>
      </w:r>
    </w:p>
    <w:p w14:paraId="7CFD9247" w14:textId="77777777" w:rsidR="00F519DF" w:rsidRPr="00122601" w:rsidRDefault="00F519DF" w:rsidP="00F519DF">
      <w:pPr>
        <w:pStyle w:val="BodyText"/>
        <w:numPr>
          <w:ilvl w:val="1"/>
          <w:numId w:val="9"/>
        </w:numPr>
      </w:pPr>
      <w:r w:rsidRPr="00122601">
        <w:t>NFPA 13, "Standard for the Installation of Sprinkler Systems"</w:t>
      </w:r>
    </w:p>
    <w:p w14:paraId="26E1A801" w14:textId="77777777" w:rsidR="00F519DF" w:rsidRPr="00122601" w:rsidRDefault="00F519DF" w:rsidP="00F519DF">
      <w:pPr>
        <w:pStyle w:val="BodyText"/>
        <w:numPr>
          <w:ilvl w:val="1"/>
          <w:numId w:val="9"/>
        </w:numPr>
      </w:pPr>
      <w:r w:rsidRPr="00122601">
        <w:t>NFPA- 20, “Standard for the Installation of Stationary Pumps for Fire Protection”</w:t>
      </w:r>
    </w:p>
    <w:p w14:paraId="39F6EBBB" w14:textId="77777777" w:rsidR="00F519DF" w:rsidRPr="00122601" w:rsidRDefault="00F519DF" w:rsidP="00F519DF">
      <w:pPr>
        <w:pStyle w:val="BodyText"/>
        <w:numPr>
          <w:ilvl w:val="1"/>
          <w:numId w:val="9"/>
        </w:numPr>
      </w:pPr>
      <w:r w:rsidRPr="00122601">
        <w:t>NFPA 25, “Standard for the Inspection, Testing, and Maintenance of Water-Based Fire Protection Systems”</w:t>
      </w:r>
    </w:p>
    <w:p w14:paraId="50BE35B5" w14:textId="77777777" w:rsidR="00F519DF" w:rsidRPr="00122601" w:rsidRDefault="00F519DF" w:rsidP="00F519DF">
      <w:pPr>
        <w:pStyle w:val="BodyText"/>
        <w:numPr>
          <w:ilvl w:val="1"/>
          <w:numId w:val="9"/>
        </w:numPr>
      </w:pPr>
      <w:r w:rsidRPr="00122601">
        <w:t>NFPA 30, “Flammable and Combustible Liquids Code”</w:t>
      </w:r>
    </w:p>
    <w:p w14:paraId="2C1F3340" w14:textId="77777777" w:rsidR="00F519DF" w:rsidRPr="00122601" w:rsidRDefault="00F519DF" w:rsidP="00F519DF">
      <w:pPr>
        <w:pStyle w:val="BodyText"/>
        <w:numPr>
          <w:ilvl w:val="1"/>
          <w:numId w:val="9"/>
        </w:numPr>
      </w:pPr>
      <w:r w:rsidRPr="00122601">
        <w:t>NFPA- 72, “National Fire Alarm and Signaling Code”</w:t>
      </w:r>
    </w:p>
    <w:p w14:paraId="43FDF791" w14:textId="77777777" w:rsidR="00F519DF" w:rsidRPr="00122601" w:rsidRDefault="00F519DF" w:rsidP="00F519DF">
      <w:pPr>
        <w:pStyle w:val="BodyText"/>
        <w:numPr>
          <w:ilvl w:val="0"/>
          <w:numId w:val="9"/>
        </w:numPr>
      </w:pPr>
      <w:r w:rsidRPr="00122601">
        <w:t>(Optional) NUREG-1520, “Standard Review Plan for Fuel Cycle Facilities License Applications – Final Report” (latest report)</w:t>
      </w:r>
    </w:p>
    <w:bookmarkEnd w:id="55"/>
    <w:p w14:paraId="010F3CF0" w14:textId="77777777" w:rsidR="00F519DF" w:rsidRDefault="00F519DF" w:rsidP="00F519DF">
      <w:pPr>
        <w:pStyle w:val="JOURNALHeading2"/>
      </w:pPr>
      <w:proofErr w:type="gramStart"/>
      <w:r w:rsidRPr="00122601">
        <w:rPr>
          <w:bCs w:val="0"/>
        </w:rPr>
        <w:lastRenderedPageBreak/>
        <w:t>EVALUATION</w:t>
      </w:r>
      <w:proofErr w:type="gramEnd"/>
      <w:r>
        <w:t xml:space="preserve"> </w:t>
      </w:r>
      <w:r w:rsidRPr="00122601">
        <w:rPr>
          <w:bCs w:val="0"/>
        </w:rPr>
        <w:t>CRITERIA:</w:t>
      </w:r>
    </w:p>
    <w:p w14:paraId="40A16CB3" w14:textId="77777777" w:rsidR="00F519DF" w:rsidRPr="00122601" w:rsidRDefault="00F519DF" w:rsidP="00F519DF">
      <w:pPr>
        <w:pStyle w:val="BodyText2"/>
      </w:pPr>
      <w:r w:rsidRPr="00122601">
        <w:t>Upon completion of the tasks, you should be able to do the following:</w:t>
      </w:r>
    </w:p>
    <w:p w14:paraId="0BD3DAA2" w14:textId="32EA27A8" w:rsidR="00F519DF" w:rsidRPr="00122601" w:rsidRDefault="00F519DF" w:rsidP="00F519DF">
      <w:pPr>
        <w:pStyle w:val="ListBullet2"/>
      </w:pPr>
      <w:r w:rsidRPr="00122601">
        <w:t xml:space="preserve">Explain the fire safety risks at your </w:t>
      </w:r>
      <w:r w:rsidR="00FA0FD2">
        <w:t xml:space="preserve">assigned </w:t>
      </w:r>
      <w:r w:rsidRPr="00122601">
        <w:t>facility.</w:t>
      </w:r>
    </w:p>
    <w:p w14:paraId="5977425B" w14:textId="63303C28" w:rsidR="00F519DF" w:rsidRPr="00122601" w:rsidRDefault="00F519DF" w:rsidP="00F519DF">
      <w:pPr>
        <w:pStyle w:val="ListBullet2"/>
      </w:pPr>
      <w:r w:rsidRPr="00122601">
        <w:t xml:space="preserve">Explain the Emergency Preparedness response to a severe fire at your </w:t>
      </w:r>
      <w:r w:rsidR="00296190">
        <w:t xml:space="preserve">assigned </w:t>
      </w:r>
      <w:r w:rsidRPr="00122601">
        <w:t>facility.</w:t>
      </w:r>
    </w:p>
    <w:p w14:paraId="4F397E2A" w14:textId="77777777" w:rsidR="00F519DF" w:rsidRPr="00122601" w:rsidRDefault="00F519DF" w:rsidP="00F519DF">
      <w:pPr>
        <w:pStyle w:val="ListBullet2"/>
      </w:pPr>
      <w:r w:rsidRPr="00122601">
        <w:t>Explain the Fire Detection and Protection Systems at your assigned facility.</w:t>
      </w:r>
    </w:p>
    <w:p w14:paraId="6BA9FAAE" w14:textId="77777777" w:rsidR="00F519DF" w:rsidRPr="00122601" w:rsidRDefault="00F519DF" w:rsidP="00F519DF">
      <w:pPr>
        <w:pStyle w:val="ListBullet2"/>
      </w:pPr>
      <w:r w:rsidRPr="00122601">
        <w:t>Explain the applicability of fire safety codes to your assigned facility.</w:t>
      </w:r>
    </w:p>
    <w:p w14:paraId="7302D4DA" w14:textId="2E5486B5" w:rsidR="00F519DF" w:rsidRDefault="00F519DF" w:rsidP="00F519DF">
      <w:pPr>
        <w:pStyle w:val="JOURNALHeading2"/>
      </w:pPr>
      <w:r w:rsidRPr="00122601">
        <w:rPr>
          <w:bCs w:val="0"/>
        </w:rPr>
        <w:t>TASKS:</w:t>
      </w:r>
    </w:p>
    <w:p w14:paraId="4EACA1E9" w14:textId="6F5D0282" w:rsidR="00F519DF" w:rsidRPr="00122601" w:rsidRDefault="00F519DF" w:rsidP="00F519DF">
      <w:pPr>
        <w:pStyle w:val="ListBullet2"/>
      </w:pPr>
      <w:r w:rsidRPr="00122601">
        <w:t xml:space="preserve">Review the applicable referenced documents for your </w:t>
      </w:r>
      <w:r w:rsidR="00FA0FD2">
        <w:t>assigned facility</w:t>
      </w:r>
      <w:r w:rsidRPr="00122601">
        <w:t>.</w:t>
      </w:r>
    </w:p>
    <w:p w14:paraId="4FCC4514" w14:textId="77777777" w:rsidR="00F519DF" w:rsidRPr="00122601" w:rsidRDefault="00F519DF" w:rsidP="00F519DF">
      <w:pPr>
        <w:pStyle w:val="ListBullet2"/>
      </w:pPr>
      <w:r w:rsidRPr="00122601">
        <w:t>Identify the most significant fire hazards based on your review of the ISA.</w:t>
      </w:r>
    </w:p>
    <w:p w14:paraId="6A82FD82" w14:textId="77777777" w:rsidR="00F519DF" w:rsidRPr="00122601" w:rsidRDefault="00F519DF" w:rsidP="00F519DF">
      <w:pPr>
        <w:pStyle w:val="ListBullet2"/>
      </w:pPr>
      <w:r w:rsidRPr="00122601">
        <w:t>Identify the fire safety codes applicable to your assigned facility and understand the level of regulatory commitment for those codes</w:t>
      </w:r>
      <w:r>
        <w:t>.</w:t>
      </w:r>
    </w:p>
    <w:p w14:paraId="3E445DFC" w14:textId="74FB4AEA" w:rsidR="00F519DF" w:rsidRPr="00122601" w:rsidRDefault="00F519DF" w:rsidP="00F519DF">
      <w:pPr>
        <w:pStyle w:val="ListBullet2"/>
      </w:pPr>
      <w:r w:rsidRPr="00122601">
        <w:t>Discuss the on-site and offsite response to a large</w:t>
      </w:r>
      <w:r w:rsidR="00031BE8">
        <w:noBreakHyphen/>
      </w:r>
      <w:r w:rsidRPr="00122601">
        <w:t xml:space="preserve">scale fire at your </w:t>
      </w:r>
      <w:r w:rsidR="00FA0FD2">
        <w:t>assigned</w:t>
      </w:r>
      <w:r w:rsidRPr="00122601">
        <w:t xml:space="preserve"> facility with your supervisor or </w:t>
      </w:r>
      <w:r w:rsidR="00FA0FD2">
        <w:t xml:space="preserve">the fire protection </w:t>
      </w:r>
      <w:r w:rsidR="001F1B28">
        <w:t>c</w:t>
      </w:r>
      <w:r w:rsidR="00FA0FD2">
        <w:t xml:space="preserve">ommunity of </w:t>
      </w:r>
      <w:r w:rsidR="001F1B28">
        <w:t>p</w:t>
      </w:r>
      <w:r w:rsidR="00FA0FD2">
        <w:t>ractice lead</w:t>
      </w:r>
      <w:r w:rsidRPr="00122601">
        <w:t>.</w:t>
      </w:r>
    </w:p>
    <w:p w14:paraId="5FD66CC1" w14:textId="44516300" w:rsidR="00F519DF" w:rsidRPr="00122601" w:rsidRDefault="00F519DF" w:rsidP="00F519DF">
      <w:pPr>
        <w:pStyle w:val="ListBullet2"/>
      </w:pPr>
      <w:r w:rsidRPr="00122601">
        <w:t>Discuss the Fire Detection</w:t>
      </w:r>
      <w:r w:rsidR="00FA0FD2">
        <w:t>,</w:t>
      </w:r>
      <w:r w:rsidRPr="00122601">
        <w:t xml:space="preserve"> Protection </w:t>
      </w:r>
      <w:r w:rsidR="00FA0FD2">
        <w:t>and Suppression</w:t>
      </w:r>
      <w:r w:rsidRPr="00122601">
        <w:t xml:space="preserve"> at your </w:t>
      </w:r>
      <w:r w:rsidR="00FA0FD2">
        <w:t xml:space="preserve">assigned facility </w:t>
      </w:r>
      <w:r w:rsidRPr="00122601">
        <w:t xml:space="preserve">with your supervisor or </w:t>
      </w:r>
      <w:r w:rsidR="00FA0FD2">
        <w:t xml:space="preserve">the fire protection </w:t>
      </w:r>
      <w:r w:rsidR="001F1B28">
        <w:t>c</w:t>
      </w:r>
      <w:r w:rsidR="00FA0FD2">
        <w:t xml:space="preserve">ommunity of </w:t>
      </w:r>
      <w:r w:rsidR="001F1B28">
        <w:t>p</w:t>
      </w:r>
      <w:r w:rsidR="00FA0FD2">
        <w:t>ractice lead</w:t>
      </w:r>
      <w:r w:rsidRPr="00122601">
        <w:t>. Explain the alarm system and evacuation process following alarm activation.</w:t>
      </w:r>
    </w:p>
    <w:p w14:paraId="40170AA5" w14:textId="77777777" w:rsidR="00F519DF" w:rsidRDefault="00F519DF" w:rsidP="00F519DF">
      <w:pPr>
        <w:pStyle w:val="JOURNALHeading2"/>
      </w:pPr>
      <w:r w:rsidRPr="00122601">
        <w:rPr>
          <w:bCs w:val="0"/>
        </w:rPr>
        <w:t>DOCUMENTATION:</w:t>
      </w:r>
      <w:r w:rsidRPr="00122601">
        <w:rPr>
          <w:bCs w:val="0"/>
        </w:rPr>
        <w:tab/>
        <w:t>Fuel</w:t>
      </w:r>
      <w:r w:rsidRPr="001C4B5A">
        <w:t xml:space="preserve"> Facility Operations Inspector Proficiency-Level Qualification Signature Card, Item OJT-OPS-5</w:t>
      </w:r>
    </w:p>
    <w:p w14:paraId="554A34C5" w14:textId="77777777" w:rsidR="00F519DF" w:rsidRPr="001C4B5A" w:rsidRDefault="00F519DF" w:rsidP="00F519DF">
      <w:pPr>
        <w:pStyle w:val="JournalTOPIC"/>
      </w:pPr>
      <w:bookmarkStart w:id="56" w:name="_Toc141707701"/>
      <w:bookmarkStart w:id="57" w:name="_Toc220411445"/>
      <w:r w:rsidRPr="001C4B5A">
        <w:lastRenderedPageBreak/>
        <w:t>(OJT-OPS-6) Emergency Response</w:t>
      </w:r>
      <w:bookmarkEnd w:id="56"/>
      <w:bookmarkEnd w:id="57"/>
    </w:p>
    <w:p w14:paraId="1AD73CE4" w14:textId="77777777" w:rsidR="00F519DF" w:rsidRDefault="00F519DF" w:rsidP="00F519DF">
      <w:pPr>
        <w:pStyle w:val="JOURNALHeading2"/>
      </w:pPr>
      <w:r w:rsidRPr="003D1D03">
        <w:rPr>
          <w:bCs w:val="0"/>
        </w:rPr>
        <w:t>PURPOSE:</w:t>
      </w:r>
    </w:p>
    <w:p w14:paraId="4E47A9B4" w14:textId="77777777" w:rsidR="00F519DF" w:rsidRPr="003D1D03" w:rsidRDefault="00F519DF" w:rsidP="00F519DF">
      <w:pPr>
        <w:pStyle w:val="BodyText"/>
      </w:pPr>
      <w:r w:rsidRPr="003D1D03">
        <w:t>Emergency response is vital to the NRC, fulfilling one of its primary mandates protecting the health and safety of the public. The purpose of this activity is to familiarize you with the emergency response plan for your assigned facility and the NRC’s expectations during response to an emergency by an operations inspector.</w:t>
      </w:r>
    </w:p>
    <w:p w14:paraId="2E46450B" w14:textId="77777777" w:rsidR="00F519DF" w:rsidRPr="003D1D03" w:rsidRDefault="00F519DF" w:rsidP="00F519DF">
      <w:pPr>
        <w:pStyle w:val="JOURNALHeading2"/>
        <w:rPr>
          <w:bCs w:val="0"/>
        </w:rPr>
      </w:pPr>
      <w:r w:rsidRPr="003D1D03">
        <w:rPr>
          <w:bCs w:val="0"/>
        </w:rPr>
        <w:t>COMPETENCY AREA:</w:t>
      </w:r>
      <w:r w:rsidRPr="003D1D03">
        <w:rPr>
          <w:bCs w:val="0"/>
        </w:rPr>
        <w:tab/>
        <w:t>EMERGENCY RESPONSE</w:t>
      </w:r>
    </w:p>
    <w:p w14:paraId="58D38AFD" w14:textId="77777777" w:rsidR="00F519DF" w:rsidRPr="003D1D03" w:rsidRDefault="00F519DF" w:rsidP="00F519DF">
      <w:pPr>
        <w:pStyle w:val="JOURNALHeading2"/>
        <w:rPr>
          <w:bCs w:val="0"/>
        </w:rPr>
      </w:pPr>
      <w:r w:rsidRPr="003D1D03">
        <w:rPr>
          <w:bCs w:val="0"/>
        </w:rPr>
        <w:t>LEVEL OF</w:t>
      </w:r>
      <w:r>
        <w:t xml:space="preserve"> </w:t>
      </w:r>
      <w:r w:rsidRPr="003D1D03">
        <w:rPr>
          <w:bCs w:val="0"/>
        </w:rPr>
        <w:t>EFFORT:</w:t>
      </w:r>
      <w:r w:rsidRPr="003D1D03">
        <w:rPr>
          <w:bCs w:val="0"/>
        </w:rPr>
        <w:tab/>
        <w:t>16 hours</w:t>
      </w:r>
    </w:p>
    <w:p w14:paraId="4687FD80" w14:textId="77777777" w:rsidR="00F519DF" w:rsidRDefault="00F519DF" w:rsidP="00F519DF">
      <w:pPr>
        <w:pStyle w:val="JOURNALHeading2"/>
      </w:pPr>
      <w:r w:rsidRPr="003D1D03">
        <w:rPr>
          <w:bCs w:val="0"/>
        </w:rPr>
        <w:t>REFERENCES:</w:t>
      </w:r>
    </w:p>
    <w:p w14:paraId="6A14FF6C" w14:textId="77777777" w:rsidR="00F519DF" w:rsidRPr="003D1D03" w:rsidRDefault="00F519DF" w:rsidP="00F519DF">
      <w:pPr>
        <w:pStyle w:val="ListBullet2"/>
      </w:pPr>
      <w:r w:rsidRPr="003D1D03">
        <w:t>Emergency Preparedness plan for your assigned facility</w:t>
      </w:r>
      <w:bookmarkStart w:id="58" w:name="_Toc184630742"/>
    </w:p>
    <w:p w14:paraId="4297CFF7" w14:textId="77777777" w:rsidR="00F519DF" w:rsidRPr="003D1D03" w:rsidRDefault="00F519DF" w:rsidP="00F519DF">
      <w:pPr>
        <w:pStyle w:val="ListBullet2"/>
      </w:pPr>
      <w:r w:rsidRPr="003D1D03">
        <w:t>IP 88050, “Emergency Preparedness”</w:t>
      </w:r>
    </w:p>
    <w:p w14:paraId="551208A0" w14:textId="487208EE" w:rsidR="00F519DF" w:rsidRPr="003D1D03" w:rsidRDefault="00F519DF" w:rsidP="00F519DF">
      <w:pPr>
        <w:pStyle w:val="ListBullet2"/>
      </w:pPr>
      <w:r w:rsidRPr="003D1D03">
        <w:t xml:space="preserve">IP 88051, “Evaluation of </w:t>
      </w:r>
      <w:r w:rsidR="00296190">
        <w:t xml:space="preserve">Exercises </w:t>
      </w:r>
      <w:r w:rsidRPr="003D1D03">
        <w:t xml:space="preserve">and </w:t>
      </w:r>
      <w:r w:rsidR="00296190">
        <w:t>Drills</w:t>
      </w:r>
    </w:p>
    <w:p w14:paraId="2FE1D06C" w14:textId="77777777" w:rsidR="00F519DF" w:rsidRPr="003D1D03" w:rsidRDefault="00F519DF" w:rsidP="00F519DF">
      <w:pPr>
        <w:pStyle w:val="ListBullet2"/>
      </w:pPr>
      <w:r w:rsidRPr="003D1D03">
        <w:t>Regulatory Guide 3.67, “Standard Format and Content for Emergency Plans for Fuel Cycle and Materials Facilities”</w:t>
      </w:r>
    </w:p>
    <w:bookmarkEnd w:id="58"/>
    <w:p w14:paraId="0505811A" w14:textId="77777777" w:rsidR="00F519DF" w:rsidRDefault="00F519DF" w:rsidP="00F519DF">
      <w:pPr>
        <w:pStyle w:val="JOURNALHeading2"/>
      </w:pPr>
      <w:proofErr w:type="gramStart"/>
      <w:r w:rsidRPr="003D1D03">
        <w:rPr>
          <w:bCs w:val="0"/>
        </w:rPr>
        <w:t>EVALUATION</w:t>
      </w:r>
      <w:proofErr w:type="gramEnd"/>
      <w:r>
        <w:t xml:space="preserve"> </w:t>
      </w:r>
      <w:r w:rsidRPr="003D1D03">
        <w:rPr>
          <w:bCs w:val="0"/>
        </w:rPr>
        <w:t>CRITERIA:</w:t>
      </w:r>
    </w:p>
    <w:p w14:paraId="3F3668F5" w14:textId="77777777" w:rsidR="00F519DF" w:rsidRPr="003D1D03" w:rsidRDefault="00F519DF" w:rsidP="00F519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40"/>
        <w:rPr>
          <w:rFonts w:cs="Arial"/>
        </w:rPr>
      </w:pPr>
      <w:r w:rsidRPr="003D1D03">
        <w:rPr>
          <w:rFonts w:cs="Arial"/>
        </w:rPr>
        <w:t>Upon completion of the tasks, you should be able to do the following:</w:t>
      </w:r>
    </w:p>
    <w:p w14:paraId="256566C8" w14:textId="6D3DF5D9" w:rsidR="00F519DF" w:rsidRPr="003D1D03" w:rsidRDefault="00F519DF" w:rsidP="00F519DF">
      <w:pPr>
        <w:pStyle w:val="ListBullet2"/>
      </w:pPr>
      <w:r w:rsidRPr="003D1D03">
        <w:t xml:space="preserve">Describe the types of emergency classifications and give examples of each </w:t>
      </w:r>
      <w:r w:rsidR="00296190">
        <w:t>type of emergency</w:t>
      </w:r>
      <w:r w:rsidRPr="003D1D03">
        <w:t>.</w:t>
      </w:r>
      <w:bookmarkStart w:id="59" w:name="_Toc184630747"/>
    </w:p>
    <w:p w14:paraId="3E24D016" w14:textId="77777777" w:rsidR="00F519DF" w:rsidRPr="003D1D03" w:rsidRDefault="00F519DF" w:rsidP="00F519DF">
      <w:pPr>
        <w:pStyle w:val="ListBullet2"/>
      </w:pPr>
      <w:r w:rsidRPr="003D1D03">
        <w:t>Describe the NRC response to each type of emergency classification.</w:t>
      </w:r>
      <w:bookmarkStart w:id="60" w:name="_Toc184630748"/>
      <w:bookmarkEnd w:id="59"/>
    </w:p>
    <w:p w14:paraId="254FB622" w14:textId="7BC0AA96" w:rsidR="00F519DF" w:rsidRPr="003D1D03" w:rsidRDefault="00F519DF" w:rsidP="00F519DF">
      <w:pPr>
        <w:pStyle w:val="ListBullet2"/>
      </w:pPr>
      <w:r w:rsidRPr="003D1D03">
        <w:t xml:space="preserve">Describe your response </w:t>
      </w:r>
      <w:proofErr w:type="gramStart"/>
      <w:r w:rsidRPr="003D1D03">
        <w:t>for</w:t>
      </w:r>
      <w:proofErr w:type="gramEnd"/>
      <w:r w:rsidRPr="003D1D03">
        <w:t xml:space="preserve"> an emergency if you are on-site.</w:t>
      </w:r>
      <w:bookmarkEnd w:id="60"/>
      <w:r w:rsidRPr="003D1D03">
        <w:t xml:space="preserve"> Describe your responsibilities during the event including emergency communications.</w:t>
      </w:r>
      <w:bookmarkStart w:id="61" w:name="_Toc184630750"/>
    </w:p>
    <w:p w14:paraId="7E0AFD88" w14:textId="77777777" w:rsidR="00F519DF" w:rsidRPr="003D1D03" w:rsidRDefault="00F519DF" w:rsidP="00F519DF">
      <w:pPr>
        <w:pStyle w:val="ListBullet2"/>
      </w:pPr>
      <w:r w:rsidRPr="003D1D03">
        <w:t xml:space="preserve">Given a scenario, be able to describe what actions you would take in response to the </w:t>
      </w:r>
      <w:proofErr w:type="gramStart"/>
      <w:r w:rsidRPr="003D1D03">
        <w:t>emergency situation</w:t>
      </w:r>
      <w:proofErr w:type="gramEnd"/>
      <w:r w:rsidRPr="003D1D03">
        <w:t>.</w:t>
      </w:r>
      <w:bookmarkEnd w:id="61"/>
    </w:p>
    <w:p w14:paraId="06AD39AE" w14:textId="77777777" w:rsidR="00F519DF" w:rsidRDefault="00F519DF" w:rsidP="00F519DF">
      <w:pPr>
        <w:pStyle w:val="JOURNALHeading2"/>
      </w:pPr>
      <w:r w:rsidRPr="003D1D03">
        <w:rPr>
          <w:bCs w:val="0"/>
        </w:rPr>
        <w:t>TASKS:</w:t>
      </w:r>
    </w:p>
    <w:p w14:paraId="3E8A71A6" w14:textId="77777777" w:rsidR="00F519DF" w:rsidRPr="003D1D03" w:rsidRDefault="00F519DF" w:rsidP="00F519DF">
      <w:pPr>
        <w:pStyle w:val="ListBullet2"/>
      </w:pPr>
      <w:r w:rsidRPr="003D1D03">
        <w:t>Read the Emergency Plan for your assigned facility. Note the significant hazards that the plan is designed to protect workers and the public against</w:t>
      </w:r>
      <w:r>
        <w:t>.</w:t>
      </w:r>
    </w:p>
    <w:p w14:paraId="6036B1F0" w14:textId="77777777" w:rsidR="00F519DF" w:rsidRPr="003D1D03" w:rsidRDefault="00F519DF" w:rsidP="00F519DF">
      <w:pPr>
        <w:pStyle w:val="ListBullet2"/>
      </w:pPr>
      <w:r w:rsidRPr="003D1D03">
        <w:t>Review the NRC reporting requirements for your assigned facility as described in the facility emergency plan.</w:t>
      </w:r>
      <w:bookmarkStart w:id="62" w:name="_Toc184630751"/>
    </w:p>
    <w:p w14:paraId="2D552CB7" w14:textId="77777777" w:rsidR="00F519DF" w:rsidRPr="003D1D03" w:rsidRDefault="00F519DF" w:rsidP="00F519DF">
      <w:pPr>
        <w:pStyle w:val="ListBullet2"/>
      </w:pPr>
      <w:r w:rsidRPr="003D1D03">
        <w:lastRenderedPageBreak/>
        <w:t xml:space="preserve">Meet with your supervisor, the person designated as a resource or a qualified Fuel Facility Operations Inspector to discuss your responsibilities as an NRC inspector in </w:t>
      </w:r>
      <w:proofErr w:type="gramStart"/>
      <w:r w:rsidRPr="003D1D03">
        <w:t>an emergency situation</w:t>
      </w:r>
      <w:proofErr w:type="gramEnd"/>
      <w:r w:rsidRPr="003D1D03">
        <w:t>.</w:t>
      </w:r>
      <w:bookmarkEnd w:id="62"/>
    </w:p>
    <w:p w14:paraId="37A12ADE" w14:textId="77777777" w:rsidR="00F519DF" w:rsidRPr="003D1D03" w:rsidRDefault="00F519DF" w:rsidP="00F519DF">
      <w:pPr>
        <w:pStyle w:val="ListBullet2"/>
      </w:pPr>
      <w:r w:rsidRPr="003D1D03">
        <w:t>Tour the Emergency Operations Center at your assigned facility.</w:t>
      </w:r>
    </w:p>
    <w:p w14:paraId="3CF65DF1" w14:textId="77777777" w:rsidR="00F519DF" w:rsidRPr="003D1D03" w:rsidRDefault="00F519DF" w:rsidP="00F519DF">
      <w:pPr>
        <w:pStyle w:val="ListBullet2"/>
      </w:pPr>
      <w:r w:rsidRPr="003D1D03">
        <w:t>(Optional) Observe an emergency response drill or exercise at your assigned facility.</w:t>
      </w:r>
    </w:p>
    <w:p w14:paraId="1CC1F997" w14:textId="0AA70CE5" w:rsidR="00F519DF" w:rsidRDefault="00F519DF" w:rsidP="00F519DF">
      <w:pPr>
        <w:pStyle w:val="JOURNALHeading2"/>
      </w:pPr>
      <w:r w:rsidRPr="003D1D03">
        <w:rPr>
          <w:bCs w:val="0"/>
        </w:rPr>
        <w:t>DOCUMENTATION:</w:t>
      </w:r>
      <w:r w:rsidRPr="003D1D03">
        <w:rPr>
          <w:bCs w:val="0"/>
        </w:rPr>
        <w:tab/>
        <w:t>Fuel Facility</w:t>
      </w:r>
      <w:r w:rsidRPr="001C4B5A">
        <w:t xml:space="preserve"> Operations Inspector Proficiency-Level Qualification Signature Card, Item OJT-OPS-6</w:t>
      </w:r>
    </w:p>
    <w:p w14:paraId="4AC94C08" w14:textId="77777777" w:rsidR="00F519DF" w:rsidRPr="005C6942" w:rsidRDefault="00F519DF" w:rsidP="00F519DF">
      <w:pPr>
        <w:pStyle w:val="Heading3"/>
      </w:pPr>
      <w:bookmarkStart w:id="63" w:name="_Toc141707702"/>
      <w:bookmarkStart w:id="64" w:name="_Toc220411446"/>
      <w:r w:rsidRPr="00700776">
        <w:lastRenderedPageBreak/>
        <w:t xml:space="preserve">Fuel Facility Operations Inspector Technical Proficiency-Level </w:t>
      </w:r>
      <w:r w:rsidRPr="00700776">
        <w:br/>
        <w:t>Signature Card and Certification</w:t>
      </w:r>
      <w:bookmarkEnd w:id="63"/>
      <w:bookmarkEnd w:id="64"/>
    </w:p>
    <w:tbl>
      <w:tblPr>
        <w:tblW w:w="9359" w:type="dxa"/>
        <w:jc w:val="center"/>
        <w:tblLayout w:type="fixed"/>
        <w:tblCellMar>
          <w:left w:w="120" w:type="dxa"/>
          <w:right w:w="120" w:type="dxa"/>
        </w:tblCellMar>
        <w:tblLook w:val="0000" w:firstRow="0" w:lastRow="0" w:firstColumn="0" w:lastColumn="0" w:noHBand="0" w:noVBand="0"/>
      </w:tblPr>
      <w:tblGrid>
        <w:gridCol w:w="5937"/>
        <w:gridCol w:w="1614"/>
        <w:gridCol w:w="1808"/>
      </w:tblGrid>
      <w:tr w:rsidR="00F519DF" w:rsidRPr="001C4B5A" w14:paraId="49839E22" w14:textId="77777777" w:rsidTr="6D6755DD">
        <w:trPr>
          <w:trHeight w:val="576"/>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76AE38" w14:textId="77777777" w:rsidR="00F519DF" w:rsidRPr="00784B78" w:rsidRDefault="00F519DF" w:rsidP="007E388B">
            <w:pPr>
              <w:pStyle w:val="BodyText-table"/>
            </w:pPr>
            <w:r w:rsidRPr="00784B78">
              <w:t xml:space="preserve">Inspector Name: </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064F9F" w14:textId="77777777" w:rsidR="00F519DF" w:rsidRPr="00784B78" w:rsidRDefault="00F519DF" w:rsidP="007E388B">
            <w:pPr>
              <w:pStyle w:val="BodyText-table"/>
            </w:pPr>
            <w:r w:rsidRPr="00784B78">
              <w:t>Employee Initials/Date</w:t>
            </w: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293FDC" w14:textId="77777777" w:rsidR="00F519DF" w:rsidRPr="00784B78" w:rsidRDefault="00F519DF" w:rsidP="007E388B">
            <w:pPr>
              <w:pStyle w:val="BodyText-table"/>
            </w:pPr>
            <w:r w:rsidRPr="00784B78">
              <w:t>Supervisor</w:t>
            </w:r>
            <w:r w:rsidRPr="00784B78">
              <w:rPr>
                <w:rFonts w:ascii="WP TypographicSymbols" w:eastAsia="WP TypographicSymbols" w:hAnsi="WP TypographicSymbols" w:cs="WP TypographicSymbols"/>
              </w:rPr>
              <w:t>'</w:t>
            </w:r>
            <w:r w:rsidRPr="00784B78">
              <w:t>s Signature/Date</w:t>
            </w:r>
          </w:p>
        </w:tc>
      </w:tr>
      <w:tr w:rsidR="00F519DF" w:rsidRPr="001C4B5A" w14:paraId="601D9462" w14:textId="77777777" w:rsidTr="6D6755DD">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9565591" w14:textId="77777777"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A. Training Courses</w:t>
            </w:r>
          </w:p>
        </w:tc>
      </w:tr>
      <w:tr w:rsidR="00D74ED8" w:rsidRPr="001C4B5A" w14:paraId="28C93A63" w14:textId="77777777" w:rsidTr="6D6755DD">
        <w:trPr>
          <w:trHeight w:val="300"/>
          <w:jc w:val="center"/>
          <w:ins w:id="65"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E48E96" w14:textId="0744BBA7" w:rsidR="00D74ED8" w:rsidRPr="001C4B5A" w:rsidRDefault="00F403B5" w:rsidP="3780DEAF">
            <w:pPr>
              <w:tabs>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66" w:author="Author"/>
              </w:rPr>
            </w:pPr>
            <w:ins w:id="67" w:author="Author">
              <w:r>
                <w:t xml:space="preserve">Chemical Safety for </w:t>
              </w:r>
              <w:r w:rsidR="00623ACE">
                <w:t xml:space="preserve">Inspectors of </w:t>
              </w:r>
              <w:r>
                <w:t>Fuel Cycle F</w:t>
              </w:r>
              <w:r w:rsidR="00F51D9F">
                <w:t xml:space="preserve">acilities </w:t>
              </w:r>
              <w:r w:rsidR="008671DB">
                <w:t xml:space="preserve">Self-Study </w:t>
              </w:r>
              <w:r w:rsidR="00F51D9F">
                <w:t>(F-109S)</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A3ED74D" w14:textId="77777777" w:rsidR="00D74ED8" w:rsidRPr="001C4B5A" w:rsidRDefault="00D74ED8" w:rsidP="007E388B">
            <w:pPr>
              <w:pStyle w:val="BodyText-table"/>
              <w:rPr>
                <w:ins w:id="68"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7D67166" w14:textId="77777777" w:rsidR="00D74ED8" w:rsidRPr="001C4B5A" w:rsidRDefault="00D74ED8" w:rsidP="007E388B">
            <w:pPr>
              <w:pStyle w:val="BodyText-table"/>
              <w:rPr>
                <w:ins w:id="69" w:author="Author"/>
              </w:rPr>
            </w:pPr>
          </w:p>
        </w:tc>
      </w:tr>
      <w:tr w:rsidR="008D2178" w:rsidRPr="001C4B5A" w14:paraId="7E63693E" w14:textId="77777777" w:rsidTr="6D6755DD">
        <w:trPr>
          <w:trHeight w:val="300"/>
          <w:jc w:val="center"/>
          <w:ins w:id="70" w:author="Autho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9367042" w14:textId="77777777" w:rsidR="006551E6" w:rsidRDefault="008D2178"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71" w:author="Author"/>
              </w:rPr>
            </w:pPr>
            <w:ins w:id="72" w:author="Author">
              <w:r>
                <w:t>Tra</w:t>
              </w:r>
              <w:r w:rsidR="00613C12">
                <w:t>nsportation of R</w:t>
              </w:r>
              <w:r w:rsidR="00402AF7">
                <w:t>adioactive Materials</w:t>
              </w:r>
              <w:r w:rsidR="00FE00CA">
                <w:t xml:space="preserve"> </w:t>
              </w:r>
              <w:r w:rsidR="00762772">
                <w:t>Self</w:t>
              </w:r>
              <w:r w:rsidR="00B114CE">
                <w:t xml:space="preserve">-Study </w:t>
              </w:r>
            </w:ins>
          </w:p>
          <w:p w14:paraId="6D67DDDB" w14:textId="511C6C3A" w:rsidR="008D2178" w:rsidRPr="001C4B5A" w:rsidRDefault="008F3006"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73" w:author="Author"/>
              </w:rPr>
            </w:pPr>
            <w:ins w:id="74" w:author="Author">
              <w:r>
                <w:t xml:space="preserve">     </w:t>
              </w:r>
              <w:r w:rsidR="00B114CE">
                <w:t>(H</w:t>
              </w:r>
              <w:r w:rsidR="00FC72F2">
                <w:t>-308</w:t>
              </w:r>
              <w:r w:rsidR="00C72677">
                <w:t>S</w:t>
              </w:r>
              <w:r w:rsidR="00FC72F2">
                <w:t>)</w:t>
              </w:r>
            </w:ins>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4B705EE" w14:textId="77777777" w:rsidR="008D2178" w:rsidRPr="001C4B5A" w:rsidRDefault="008D2178" w:rsidP="007E388B">
            <w:pPr>
              <w:pStyle w:val="BodyText-table"/>
              <w:rPr>
                <w:ins w:id="75" w:author="Author"/>
              </w:rPr>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6B608A" w14:textId="77777777" w:rsidR="008D2178" w:rsidRPr="001C4B5A" w:rsidRDefault="008D2178" w:rsidP="007E388B">
            <w:pPr>
              <w:pStyle w:val="BodyText-table"/>
              <w:rPr>
                <w:ins w:id="76" w:author="Author"/>
              </w:rPr>
            </w:pPr>
          </w:p>
        </w:tc>
      </w:tr>
      <w:tr w:rsidR="00F519DF" w:rsidRPr="001C4B5A" w14:paraId="7003F77D"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9D26557" w14:textId="189D971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Fire Protection for Fuel Cycle Facilities Self-Study</w:t>
            </w:r>
            <w:r w:rsidR="00641E3C">
              <w:t xml:space="preserve"> </w:t>
            </w:r>
            <w:r w:rsidRPr="001C4B5A">
              <w:t>(F</w:t>
            </w:r>
            <w:r w:rsidR="00641E3C">
              <w:noBreakHyphen/>
            </w:r>
            <w:r w:rsidRPr="001C4B5A">
              <w:t>206S)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786B078"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52CBAB9" w14:textId="77777777" w:rsidR="00F519DF" w:rsidRPr="001C4B5A" w:rsidRDefault="00F519DF" w:rsidP="007E388B">
            <w:pPr>
              <w:pStyle w:val="BodyText-table"/>
            </w:pPr>
          </w:p>
        </w:tc>
      </w:tr>
      <w:tr w:rsidR="00F519DF" w:rsidRPr="001C4B5A" w14:paraId="24ABB4EE"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3A5DA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NFPA/</w:t>
            </w:r>
            <w:r w:rsidRPr="00754CB9">
              <w:t>CFI-I Water-Based Fire Suppression Systems Online Training</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12801EC"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DE994C" w14:textId="77777777" w:rsidR="00F519DF" w:rsidRPr="001C4B5A" w:rsidRDefault="00F519DF" w:rsidP="007E388B">
            <w:pPr>
              <w:pStyle w:val="BodyText-table"/>
            </w:pPr>
          </w:p>
        </w:tc>
      </w:tr>
      <w:tr w:rsidR="00F519DF" w:rsidRPr="001C4B5A" w14:paraId="4E9BEC33"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48CA67"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NFPA/</w:t>
            </w:r>
            <w:r w:rsidRPr="00754CB9">
              <w:t>CFI-I Fire Extinguishers and Plans Online Training</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589B740"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47BFF6" w14:textId="77777777" w:rsidR="00F519DF" w:rsidRPr="001C4B5A" w:rsidRDefault="00F519DF" w:rsidP="007E388B">
            <w:pPr>
              <w:pStyle w:val="BodyText-table"/>
            </w:pPr>
          </w:p>
        </w:tc>
      </w:tr>
      <w:tr w:rsidR="00F519DF" w:rsidRPr="001C4B5A" w14:paraId="0FAC7A68"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C14455"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754CB9">
              <w:t>Using NFPA 25 to Inspect, Test, and Maintain Sprinkler Systems Online Training</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767489E"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059CA24" w14:textId="77777777" w:rsidR="00F519DF" w:rsidRPr="001C4B5A" w:rsidRDefault="00F519DF" w:rsidP="007E388B">
            <w:pPr>
              <w:pStyle w:val="BodyText-table"/>
            </w:pPr>
          </w:p>
        </w:tc>
      </w:tr>
      <w:tr w:rsidR="00F519DF" w:rsidRPr="001C4B5A" w14:paraId="46305864"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E0AB84"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754CB9">
              <w:t>NFPA 13: Fire Sprinkler Installation Requirements, Online Training</w:t>
            </w:r>
            <w:r w:rsidRPr="001C4B5A">
              <w:t xml:space="preserve"> </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420D6F4"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AE31F31" w14:textId="77777777" w:rsidR="00F519DF" w:rsidRPr="001C4B5A" w:rsidRDefault="00F519DF" w:rsidP="007E388B">
            <w:pPr>
              <w:pStyle w:val="BodyText-table"/>
            </w:pPr>
          </w:p>
        </w:tc>
      </w:tr>
      <w:tr w:rsidR="00F519DF" w:rsidRPr="001C4B5A" w14:paraId="0CA744DD" w14:textId="77777777" w:rsidTr="6D6755DD">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7BBDA01" w14:textId="77777777" w:rsidR="00F519DF" w:rsidRPr="004118EA"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rPr>
                <w:u w:val="single"/>
              </w:rPr>
            </w:pPr>
            <w:r w:rsidRPr="004118EA">
              <w:rPr>
                <w:u w:val="single"/>
              </w:rPr>
              <w:t>B. Study Guides</w:t>
            </w:r>
          </w:p>
        </w:tc>
      </w:tr>
      <w:tr w:rsidR="00F519DF" w:rsidRPr="001C4B5A" w14:paraId="6CF8B21A"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09865D"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SG-OPS-1</w:t>
            </w:r>
            <w:r>
              <w:t>)</w:t>
            </w:r>
            <w:r w:rsidRPr="001C4B5A">
              <w:t xml:space="preserve"> Operations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0745A79"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BFD91B" w14:textId="77777777" w:rsidR="00F519DF" w:rsidRPr="001C4B5A" w:rsidRDefault="00F519DF" w:rsidP="007E388B">
            <w:pPr>
              <w:pStyle w:val="BodyText-table"/>
            </w:pPr>
          </w:p>
        </w:tc>
      </w:tr>
      <w:tr w:rsidR="00F519DF" w:rsidRPr="001C4B5A" w14:paraId="6E9D924E"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BD592B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SG-OPS-2</w:t>
            </w:r>
            <w:r>
              <w:t>)</w:t>
            </w:r>
            <w:r w:rsidRPr="001C4B5A">
              <w:t xml:space="preserve"> Resident Inspector Option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6A7FAC"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FB0D9B9" w14:textId="77777777" w:rsidR="00F519DF" w:rsidRPr="001C4B5A" w:rsidRDefault="00F519DF" w:rsidP="007E388B">
            <w:pPr>
              <w:pStyle w:val="BodyText-table"/>
            </w:pPr>
          </w:p>
        </w:tc>
      </w:tr>
      <w:tr w:rsidR="00F519DF" w:rsidRPr="001C4B5A" w14:paraId="35544494" w14:textId="77777777" w:rsidTr="6D6755DD">
        <w:trPr>
          <w:trHeight w:val="432"/>
          <w:jc w:val="center"/>
        </w:trPr>
        <w:tc>
          <w:tcPr>
            <w:tcW w:w="935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029D2B" w14:textId="243EF84A" w:rsidR="00F519DF" w:rsidRPr="00784B78"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784B78">
              <w:t>C. On-the-Job Training Activities</w:t>
            </w:r>
          </w:p>
        </w:tc>
      </w:tr>
      <w:tr w:rsidR="00F519DF" w:rsidRPr="001C4B5A" w14:paraId="74B942C0"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CD79FF4"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OJT-OPS-1</w:t>
            </w:r>
            <w:r>
              <w:t>)</w:t>
            </w:r>
            <w:r w:rsidRPr="001C4B5A">
              <w:t xml:space="preserve"> Operational Safety Review</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7204AB3"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CDEA6FF" w14:textId="77777777" w:rsidR="00F519DF" w:rsidRPr="001C4B5A" w:rsidRDefault="00F519DF" w:rsidP="007E388B">
            <w:pPr>
              <w:pStyle w:val="BodyText-table"/>
            </w:pPr>
          </w:p>
        </w:tc>
      </w:tr>
      <w:tr w:rsidR="00F519DF" w:rsidRPr="001C4B5A" w14:paraId="687656C6"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242AFD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OJT-OPS-2</w:t>
            </w:r>
            <w:r>
              <w:t>)</w:t>
            </w:r>
            <w:r w:rsidRPr="001C4B5A">
              <w:t xml:space="preserve"> Management Organization and Controls</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60C11E"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1DD78F6" w14:textId="77777777" w:rsidR="00F519DF" w:rsidRPr="001C4B5A" w:rsidRDefault="00F519DF" w:rsidP="007E388B">
            <w:pPr>
              <w:pStyle w:val="BodyText-table"/>
            </w:pPr>
          </w:p>
        </w:tc>
      </w:tr>
      <w:tr w:rsidR="00F519DF" w:rsidRPr="001C4B5A" w14:paraId="195E443D"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EBC8DE"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OJT-OPS-3</w:t>
            </w:r>
            <w:r>
              <w:t>)</w:t>
            </w:r>
            <w:r w:rsidRPr="001C4B5A">
              <w:t xml:space="preserve"> Security Plan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685A571"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28D41D" w14:textId="77777777" w:rsidR="00F519DF" w:rsidRPr="001C4B5A" w:rsidRDefault="00F519DF" w:rsidP="007E388B">
            <w:pPr>
              <w:pStyle w:val="BodyText-table"/>
            </w:pPr>
          </w:p>
        </w:tc>
      </w:tr>
      <w:tr w:rsidR="00F519DF" w:rsidRPr="001C4B5A" w14:paraId="045AF66A"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6C9A9F"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OJT-OPS-4</w:t>
            </w:r>
            <w:r>
              <w:t>)</w:t>
            </w:r>
            <w:r w:rsidRPr="001C4B5A">
              <w:t xml:space="preserve"> Radiation Program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174A405"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C540FD" w14:textId="77777777" w:rsidR="00F519DF" w:rsidRPr="001C4B5A" w:rsidRDefault="00F519DF" w:rsidP="007E388B">
            <w:pPr>
              <w:pStyle w:val="BodyText-table"/>
            </w:pPr>
          </w:p>
        </w:tc>
      </w:tr>
      <w:tr w:rsidR="00F519DF" w:rsidRPr="001C4B5A" w14:paraId="094EDEC5"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0AC0571"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OJT-OPS-5</w:t>
            </w:r>
            <w:r>
              <w:t>)</w:t>
            </w:r>
            <w:r w:rsidRPr="001C4B5A">
              <w:t xml:space="preserve"> Fire Protection Program and Implementation</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2599E16"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128A42" w14:textId="77777777" w:rsidR="00F519DF" w:rsidRPr="001C4B5A" w:rsidRDefault="00F519DF" w:rsidP="007E388B">
            <w:pPr>
              <w:pStyle w:val="BodyText-table"/>
            </w:pPr>
          </w:p>
        </w:tc>
      </w:tr>
      <w:tr w:rsidR="00F519DF" w:rsidRPr="001C4B5A" w14:paraId="139A582A" w14:textId="77777777" w:rsidTr="6D6755DD">
        <w:trPr>
          <w:trHeight w:val="432"/>
          <w:jc w:val="center"/>
        </w:trPr>
        <w:tc>
          <w:tcPr>
            <w:tcW w:w="5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1C4E869" w14:textId="77777777" w:rsidR="00F519DF" w:rsidRPr="001C4B5A" w:rsidRDefault="00F519DF" w:rsidP="00641E3C">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w:t>
            </w:r>
            <w:r w:rsidRPr="001C4B5A">
              <w:t>OJT-OPS-6</w:t>
            </w:r>
            <w:r>
              <w:t>)</w:t>
            </w:r>
            <w:r w:rsidRPr="001C4B5A">
              <w:t xml:space="preserve"> Emergency Response</w:t>
            </w:r>
          </w:p>
        </w:tc>
        <w:tc>
          <w:tcPr>
            <w:tcW w:w="16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A14CA80" w14:textId="77777777" w:rsidR="00F519DF" w:rsidRPr="001C4B5A" w:rsidRDefault="00F519DF" w:rsidP="007E388B">
            <w:pPr>
              <w:pStyle w:val="BodyText-table"/>
            </w:pPr>
          </w:p>
        </w:tc>
        <w:tc>
          <w:tcPr>
            <w:tcW w:w="180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AA97FD8" w14:textId="77777777" w:rsidR="00F519DF" w:rsidRPr="001C4B5A" w:rsidRDefault="00F519DF" w:rsidP="007E388B">
            <w:pPr>
              <w:pStyle w:val="BodyText-table"/>
            </w:pPr>
          </w:p>
        </w:tc>
      </w:tr>
    </w:tbl>
    <w:p w14:paraId="2334FCCE" w14:textId="77777777" w:rsidR="00F519DF" w:rsidRPr="001C4B5A" w:rsidRDefault="00F519DF" w:rsidP="00F519DF">
      <w:pPr>
        <w:pStyle w:val="BodyText"/>
      </w:pPr>
      <w:r w:rsidRPr="001C4B5A">
        <w:t>Supervisor’s signature indicates successful completion of all required courses and activities listed in this journal and readiness to appear before the Oral Board.</w:t>
      </w:r>
    </w:p>
    <w:p w14:paraId="42D3317E" w14:textId="3885291D" w:rsidR="00F519DF" w:rsidRPr="001C4B5A" w:rsidRDefault="00F519DF" w:rsidP="00F519DF">
      <w:pPr>
        <w:pStyle w:val="Signatureline"/>
      </w:pPr>
      <w:r w:rsidRPr="001C4B5A">
        <w:t>Supervisor’s Signature: _____________________________ Date: __________</w:t>
      </w:r>
    </w:p>
    <w:p w14:paraId="3B1E93A1" w14:textId="77777777" w:rsidR="00F519DF" w:rsidRDefault="00F519DF" w:rsidP="00F519DF">
      <w:pPr>
        <w:pStyle w:val="BodyText"/>
      </w:pPr>
      <w:r w:rsidRPr="001C4B5A">
        <w:t>The appropriate Form 1, Fuel Facility Operations Inspector Basic-Level Equivalency Justification, must accompany this signature card and certification, if applicable.</w:t>
      </w:r>
    </w:p>
    <w:p w14:paraId="1C3B8713" w14:textId="600BA6AC" w:rsidR="00F519DF" w:rsidRDefault="00F519DF" w:rsidP="00321351">
      <w:pPr>
        <w:pStyle w:val="Heading3"/>
      </w:pPr>
      <w:bookmarkStart w:id="77" w:name="_Toc220411447"/>
      <w:proofErr w:type="gramStart"/>
      <w:r w:rsidRPr="001C4B5A">
        <w:lastRenderedPageBreak/>
        <w:t>Form</w:t>
      </w:r>
      <w:proofErr w:type="gramEnd"/>
      <w:r w:rsidRPr="001C4B5A">
        <w:t xml:space="preserve"> 1: Fuel Facility Operations Inspector Technica</w:t>
      </w:r>
      <w:r>
        <w:t>l</w:t>
      </w:r>
      <w:r w:rsidR="00246173">
        <w:br/>
      </w:r>
      <w:r w:rsidRPr="001C4B5A">
        <w:t xml:space="preserve"> Proficiency-Level Equivalency Justification</w:t>
      </w:r>
      <w:bookmarkEnd w:id="77"/>
    </w:p>
    <w:tbl>
      <w:tblPr>
        <w:tblW w:w="9360" w:type="dxa"/>
        <w:jc w:val="center"/>
        <w:tblLayout w:type="fixed"/>
        <w:tblCellMar>
          <w:left w:w="120" w:type="dxa"/>
          <w:right w:w="120" w:type="dxa"/>
        </w:tblCellMar>
        <w:tblLook w:val="0000" w:firstRow="0" w:lastRow="0" w:firstColumn="0" w:lastColumn="0" w:noHBand="0" w:noVBand="0"/>
      </w:tblPr>
      <w:tblGrid>
        <w:gridCol w:w="4770"/>
        <w:gridCol w:w="4590"/>
      </w:tblGrid>
      <w:tr w:rsidR="00F519DF" w:rsidRPr="00784B78" w14:paraId="4F622599" w14:textId="77777777" w:rsidTr="217D4210">
        <w:trPr>
          <w:trHeight w:val="576"/>
          <w:jc w:val="center"/>
        </w:trPr>
        <w:tc>
          <w:tcPr>
            <w:tcW w:w="4770" w:type="dxa"/>
            <w:tcBorders>
              <w:top w:val="single" w:sz="4" w:space="0" w:color="auto"/>
              <w:left w:val="single" w:sz="6" w:space="0" w:color="000000" w:themeColor="text1"/>
              <w:bottom w:val="single" w:sz="6" w:space="0" w:color="000000" w:themeColor="text1"/>
              <w:right w:val="single" w:sz="6" w:space="0" w:color="000000" w:themeColor="text1"/>
            </w:tcBorders>
            <w:vAlign w:val="bottom"/>
          </w:tcPr>
          <w:p w14:paraId="32B99C79" w14:textId="436AC31A" w:rsidR="00F519DF" w:rsidRPr="00784B78" w:rsidRDefault="00F519DF" w:rsidP="00E4249F">
            <w:pPr>
              <w:pStyle w:val="BodyText-table"/>
            </w:pPr>
            <w:r w:rsidRPr="00784B78">
              <w:t>Inspector Name:</w:t>
            </w:r>
          </w:p>
        </w:tc>
        <w:tc>
          <w:tcPr>
            <w:tcW w:w="4590" w:type="dxa"/>
            <w:tcBorders>
              <w:top w:val="single" w:sz="4" w:space="0" w:color="auto"/>
              <w:left w:val="single" w:sz="6" w:space="0" w:color="000000" w:themeColor="text1"/>
              <w:bottom w:val="single" w:sz="6" w:space="0" w:color="000000" w:themeColor="text1"/>
              <w:right w:val="single" w:sz="6" w:space="0" w:color="000000" w:themeColor="text1"/>
            </w:tcBorders>
            <w:vAlign w:val="bottom"/>
          </w:tcPr>
          <w:p w14:paraId="15B4AD1E" w14:textId="77777777" w:rsidR="00F519DF" w:rsidRPr="00784B78" w:rsidRDefault="00F519DF" w:rsidP="00E4249F">
            <w:pPr>
              <w:pStyle w:val="BodyText-table"/>
            </w:pPr>
            <w:r w:rsidRPr="00784B78">
              <w:t>Identify equivalent training and experience for which the inspector is to be given credit.</w:t>
            </w:r>
          </w:p>
        </w:tc>
      </w:tr>
      <w:tr w:rsidR="00F519DF" w:rsidRPr="00784B78" w14:paraId="2D1A20FB" w14:textId="77777777" w:rsidTr="217D4210">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3494649" w14:textId="67870BD5"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A. Training Courses</w:t>
            </w:r>
          </w:p>
        </w:tc>
      </w:tr>
      <w:tr w:rsidR="00F51D9F" w:rsidRPr="001C4B5A" w14:paraId="0D0452BB" w14:textId="77777777" w:rsidTr="217D4210">
        <w:trPr>
          <w:trHeight w:val="432"/>
          <w:jc w:val="center"/>
          <w:ins w:id="78"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855AF31" w14:textId="2CA191B6" w:rsidR="00F51D9F" w:rsidRPr="001C4B5A" w:rsidRDefault="60E67E13" w:rsidP="14300761">
            <w:pPr>
              <w:tabs>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79" w:author="Author"/>
              </w:rPr>
            </w:pPr>
            <w:ins w:id="80" w:author="Author">
              <w:r>
                <w:t xml:space="preserve">Chemical Safety for </w:t>
              </w:r>
              <w:r w:rsidR="0BA37E4F">
                <w:t xml:space="preserve">Inspectors of </w:t>
              </w:r>
              <w:r>
                <w:t>Fuel Cycle Facilities Self-</w:t>
              </w:r>
              <w:r w:rsidR="73DBC57E">
                <w:t>Study</w:t>
              </w:r>
              <w:r>
                <w:t xml:space="preserve"> (F-109S)</w:t>
              </w:r>
              <w:r w:rsidR="34947033">
                <w:t xml:space="preserve"> </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2EB5E2" w14:textId="77777777" w:rsidR="00F51D9F" w:rsidRPr="001C4B5A" w:rsidRDefault="00F51D9F" w:rsidP="00E4249F">
            <w:pPr>
              <w:pStyle w:val="BodyText-table"/>
              <w:rPr>
                <w:ins w:id="81" w:author="Author"/>
              </w:rPr>
            </w:pPr>
          </w:p>
        </w:tc>
      </w:tr>
      <w:tr w:rsidR="008D2178" w:rsidRPr="001C4B5A" w14:paraId="3784BB6C" w14:textId="77777777" w:rsidTr="217D4210">
        <w:trPr>
          <w:trHeight w:val="432"/>
          <w:jc w:val="center"/>
          <w:ins w:id="82" w:author="Autho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7D83616" w14:textId="57F92357" w:rsidR="008D2178" w:rsidRPr="001C4B5A" w:rsidRDefault="00C72677" w:rsidP="00192FC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ins w:id="83" w:author="Author"/>
              </w:rPr>
            </w:pPr>
            <w:ins w:id="84" w:author="Author">
              <w:r>
                <w:t>Transportation of Radioactive Materials Self-Study (H-308S)</w:t>
              </w:r>
            </w:ins>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C9FBF90" w14:textId="77777777" w:rsidR="008D2178" w:rsidRPr="001C4B5A" w:rsidRDefault="008D2178" w:rsidP="00E4249F">
            <w:pPr>
              <w:pStyle w:val="BodyText-table"/>
              <w:rPr>
                <w:ins w:id="85" w:author="Author"/>
              </w:rPr>
            </w:pPr>
          </w:p>
        </w:tc>
      </w:tr>
      <w:tr w:rsidR="00F519DF" w:rsidRPr="001C4B5A" w14:paraId="75FCEE6E"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E701B7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Fire Protection for Fuel Cycle Facilities Self-Study (F-206S)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D9C23A" w14:textId="77777777" w:rsidR="00F519DF" w:rsidRPr="001C4B5A" w:rsidRDefault="00F519DF" w:rsidP="00E4249F">
            <w:pPr>
              <w:pStyle w:val="BodyText-table"/>
            </w:pPr>
          </w:p>
        </w:tc>
      </w:tr>
      <w:tr w:rsidR="00F519DF" w:rsidRPr="001C4B5A" w14:paraId="6A971F10"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53D71E"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NFPA/</w:t>
            </w:r>
            <w:r w:rsidRPr="00754CB9">
              <w:t>CFI-I Water-Based Fire Suppression Systems Online Training</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7055C4" w14:textId="77777777" w:rsidR="00F519DF" w:rsidRPr="001C4B5A" w:rsidRDefault="00F519DF" w:rsidP="00E4249F">
            <w:pPr>
              <w:pStyle w:val="BodyText-table"/>
            </w:pPr>
          </w:p>
        </w:tc>
      </w:tr>
      <w:tr w:rsidR="00F519DF" w:rsidRPr="001C4B5A" w14:paraId="0DF44FD6"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8F980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t>NFPA/</w:t>
            </w:r>
            <w:r w:rsidRPr="00754CB9">
              <w:t>CFI-I Fire Extinguishers and Plans Online Training</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9C74D7C" w14:textId="77777777" w:rsidR="00F519DF" w:rsidRPr="001C4B5A" w:rsidRDefault="00F519DF" w:rsidP="00E4249F">
            <w:pPr>
              <w:pStyle w:val="BodyText-table"/>
            </w:pPr>
          </w:p>
        </w:tc>
      </w:tr>
      <w:tr w:rsidR="00F519DF" w:rsidRPr="001C4B5A" w14:paraId="2E8509F2"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A78AA6"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754CB9">
              <w:t>Using NFPA 25 to Inspect, Test, and Maintain Sprinkler Systems Online Training</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7EEE33" w14:textId="77777777" w:rsidR="00F519DF" w:rsidRPr="001C4B5A" w:rsidRDefault="00F519DF" w:rsidP="00E4249F">
            <w:pPr>
              <w:pStyle w:val="BodyText-table"/>
            </w:pPr>
          </w:p>
        </w:tc>
      </w:tr>
      <w:tr w:rsidR="00F519DF" w:rsidRPr="001C4B5A" w14:paraId="2503ABD6"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DB6693"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NFPA</w:t>
            </w:r>
            <w:r w:rsidRPr="00754CB9">
              <w:t xml:space="preserve"> 13: Fire Sprinkler Installation Requirements, Online Training</w:t>
            </w:r>
            <w:r w:rsidRPr="001C4B5A">
              <w:t xml:space="preserve"> </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FAF131" w14:textId="77777777" w:rsidR="00F519DF" w:rsidRPr="001C4B5A" w:rsidRDefault="00F519DF" w:rsidP="00E4249F">
            <w:pPr>
              <w:pStyle w:val="BodyText-table"/>
            </w:pPr>
          </w:p>
        </w:tc>
      </w:tr>
      <w:tr w:rsidR="00F519DF" w:rsidRPr="00784B78" w14:paraId="7AD67D14" w14:textId="77777777" w:rsidTr="217D4210">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8E3EBB7" w14:textId="42DDE377"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B. Individual Study Guides</w:t>
            </w:r>
          </w:p>
        </w:tc>
      </w:tr>
      <w:tr w:rsidR="00F519DF" w:rsidRPr="001C4B5A" w14:paraId="1D0B2930"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8971E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SG</w:t>
            </w:r>
            <w:r w:rsidRPr="001C4B5A">
              <w:t>-OPS-1 Operations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0E3C50B" w14:textId="77777777" w:rsidR="00F519DF" w:rsidRPr="001C4B5A" w:rsidRDefault="00F519DF" w:rsidP="00E4249F">
            <w:pPr>
              <w:pStyle w:val="BodyText-table"/>
            </w:pPr>
          </w:p>
        </w:tc>
      </w:tr>
      <w:tr w:rsidR="00F519DF" w:rsidRPr="001C4B5A" w14:paraId="24CF91AE"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037E962"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SG-OPS-2 Resident Inspector Option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C01315E" w14:textId="77777777" w:rsidR="00F519DF" w:rsidRPr="001C4B5A" w:rsidRDefault="00F519DF" w:rsidP="00E4249F">
            <w:pPr>
              <w:pStyle w:val="BodyText-table"/>
            </w:pPr>
          </w:p>
        </w:tc>
      </w:tr>
      <w:tr w:rsidR="00F519DF" w:rsidRPr="00784B78" w14:paraId="123EA3B8" w14:textId="77777777" w:rsidTr="217D4210">
        <w:trPr>
          <w:trHeight w:val="432"/>
          <w:jc w:val="center"/>
        </w:trPr>
        <w:tc>
          <w:tcPr>
            <w:tcW w:w="936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A149255" w14:textId="556C1416" w:rsidR="00F519DF" w:rsidRPr="00784B78" w:rsidRDefault="00F519DF" w:rsidP="004118EA">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before="120" w:after="120" w:line="240" w:lineRule="auto"/>
            </w:pPr>
            <w:r w:rsidRPr="004118EA">
              <w:rPr>
                <w:u w:val="single"/>
              </w:rPr>
              <w:t>C. On-the-Job Training Activities</w:t>
            </w:r>
          </w:p>
        </w:tc>
      </w:tr>
      <w:tr w:rsidR="00F519DF" w:rsidRPr="001C4B5A" w14:paraId="3A8AA74E"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81B7F5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OJT-OPS-1 Operational Safety Review</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1F120F9" w14:textId="77777777" w:rsidR="00F519DF" w:rsidRPr="001C4B5A" w:rsidRDefault="00F519DF" w:rsidP="00E4249F">
            <w:pPr>
              <w:pStyle w:val="BodyText-table"/>
            </w:pPr>
          </w:p>
        </w:tc>
      </w:tr>
      <w:tr w:rsidR="00F519DF" w:rsidRPr="001C4B5A" w14:paraId="315C408B"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44133AC"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OJT</w:t>
            </w:r>
            <w:r w:rsidRPr="001C4B5A">
              <w:t>-OPS-2 Management Organization and Controls</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468539C" w14:textId="77777777" w:rsidR="00F519DF" w:rsidRPr="001C4B5A" w:rsidRDefault="00F519DF" w:rsidP="00E4249F">
            <w:pPr>
              <w:pStyle w:val="BodyText-table"/>
            </w:pPr>
          </w:p>
        </w:tc>
      </w:tr>
      <w:tr w:rsidR="00F519DF" w:rsidRPr="001C4B5A" w14:paraId="50F8A1F1"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B24E92A"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F643B5">
              <w:rPr>
                <w:rFonts w:eastAsia="Times New Roman" w:cs="Arial"/>
                <w:kern w:val="0"/>
                <w14:ligatures w14:val="none"/>
              </w:rPr>
              <w:t>OJT</w:t>
            </w:r>
            <w:r w:rsidRPr="001C4B5A">
              <w:t>-OPS-3 Security Plan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11D3D7" w14:textId="77777777" w:rsidR="00F519DF" w:rsidRPr="001C4B5A" w:rsidRDefault="00F519DF" w:rsidP="00E4249F">
            <w:pPr>
              <w:pStyle w:val="BodyText-table"/>
            </w:pPr>
          </w:p>
        </w:tc>
      </w:tr>
      <w:tr w:rsidR="00F519DF" w:rsidRPr="001C4B5A" w14:paraId="0E77BA3B"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69754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OJT-OPS-4 Radiation Program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1C57074" w14:textId="77777777" w:rsidR="00F519DF" w:rsidRPr="001C4B5A" w:rsidRDefault="00F519DF" w:rsidP="00E4249F">
            <w:pPr>
              <w:pStyle w:val="BodyText-table"/>
            </w:pPr>
          </w:p>
        </w:tc>
      </w:tr>
      <w:tr w:rsidR="00F519DF" w:rsidRPr="001C4B5A" w14:paraId="0844612B"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23023BB"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pPr>
            <w:r w:rsidRPr="001C4B5A">
              <w:t>OJT-OPS-5 Fire Protection Program and Implementation</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BD7938D" w14:textId="77777777" w:rsidR="00F519DF" w:rsidRPr="001C4B5A" w:rsidRDefault="00F519DF" w:rsidP="00E4249F">
            <w:pPr>
              <w:pStyle w:val="BodyText-table"/>
            </w:pPr>
          </w:p>
        </w:tc>
      </w:tr>
      <w:tr w:rsidR="00F519DF" w:rsidRPr="001C4B5A" w14:paraId="57BBE37A" w14:textId="77777777" w:rsidTr="217D4210">
        <w:trPr>
          <w:trHeight w:val="432"/>
          <w:jc w:val="center"/>
        </w:trPr>
        <w:tc>
          <w:tcPr>
            <w:tcW w:w="477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2505309" w14:textId="77777777" w:rsidR="00F519DF" w:rsidRPr="001C4B5A" w:rsidRDefault="00F519DF" w:rsidP="00F643B5">
            <w:pPr>
              <w:tabs>
                <w:tab w:val="left" w:pos="-1080"/>
                <w:tab w:val="left" w:pos="-720"/>
                <w:tab w:val="left" w:pos="0"/>
                <w:tab w:val="left" w:pos="720"/>
                <w:tab w:val="left" w:pos="1440"/>
                <w:tab w:val="left" w:pos="2160"/>
                <w:tab w:val="left" w:pos="2880"/>
                <w:tab w:val="left" w:pos="3420"/>
                <w:tab w:val="left" w:pos="3960"/>
                <w:tab w:val="left" w:pos="4680"/>
                <w:tab w:val="left" w:pos="5760"/>
                <w:tab w:val="left" w:pos="6480"/>
                <w:tab w:val="left" w:pos="7200"/>
                <w:tab w:val="left" w:pos="7920"/>
                <w:tab w:val="left" w:pos="8640"/>
                <w:tab w:val="left" w:pos="9360"/>
              </w:tabs>
              <w:autoSpaceDE w:val="0"/>
              <w:autoSpaceDN w:val="0"/>
              <w:adjustRightInd w:val="0"/>
              <w:spacing w:after="0" w:line="240" w:lineRule="auto"/>
              <w:ind w:left="360" w:hanging="360"/>
              <w:rPr>
                <w:rFonts w:cs="Arial"/>
              </w:rPr>
            </w:pPr>
            <w:r w:rsidRPr="001C4B5A">
              <w:rPr>
                <w:rFonts w:cs="Arial"/>
              </w:rPr>
              <w:t>OJT-</w:t>
            </w:r>
            <w:r w:rsidRPr="00F643B5">
              <w:rPr>
                <w:rFonts w:eastAsia="Times New Roman" w:cs="Arial"/>
                <w:kern w:val="0"/>
                <w14:ligatures w14:val="none"/>
              </w:rPr>
              <w:t>OPS</w:t>
            </w:r>
            <w:r w:rsidRPr="001C4B5A">
              <w:rPr>
                <w:rFonts w:cs="Arial"/>
              </w:rPr>
              <w:t>-6 Emergency Response</w:t>
            </w:r>
          </w:p>
        </w:tc>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E8E64C0" w14:textId="77777777" w:rsidR="00F519DF" w:rsidRPr="001C4B5A" w:rsidRDefault="00F519DF" w:rsidP="00E4249F">
            <w:pPr>
              <w:pStyle w:val="BodyText-table"/>
              <w:rPr>
                <w:rFonts w:cs="Arial"/>
              </w:rPr>
            </w:pPr>
          </w:p>
        </w:tc>
      </w:tr>
    </w:tbl>
    <w:p w14:paraId="7BA9C58E" w14:textId="1F447540" w:rsidR="002169A7" w:rsidRPr="001C4B5A" w:rsidRDefault="002169A7" w:rsidP="002169A7">
      <w:pPr>
        <w:pStyle w:val="Signatureline"/>
      </w:pPr>
      <w:r w:rsidRPr="001C4B5A">
        <w:t>Supervisor’s Signature: _____________________________ Date: __________</w:t>
      </w:r>
    </w:p>
    <w:p w14:paraId="0EC35AF1" w14:textId="77777777" w:rsidR="00F519DF" w:rsidRDefault="00F519DF" w:rsidP="00F519DF">
      <w:pPr>
        <w:rPr>
          <w:rFonts w:cs="Arial"/>
        </w:rPr>
        <w:sectPr w:rsidR="00F519DF" w:rsidSect="004B0BF4">
          <w:pgSz w:w="12240" w:h="15840"/>
          <w:pgMar w:top="1440" w:right="1440" w:bottom="1440" w:left="1440" w:header="720" w:footer="720" w:gutter="0"/>
          <w:cols w:space="720"/>
          <w:noEndnote/>
          <w:docGrid w:linePitch="326"/>
        </w:sectPr>
      </w:pPr>
    </w:p>
    <w:p w14:paraId="778499F4" w14:textId="77777777" w:rsidR="00F519DF" w:rsidRPr="00B54DB1" w:rsidRDefault="00F519DF" w:rsidP="00F519DF">
      <w:pPr>
        <w:pStyle w:val="attachmenttitle"/>
      </w:pPr>
      <w:bookmarkStart w:id="86" w:name="_Toc141707704"/>
      <w:bookmarkStart w:id="87" w:name="_Toc220411448"/>
      <w:r>
        <w:lastRenderedPageBreak/>
        <w:t>Attachment 1</w:t>
      </w:r>
      <w:r w:rsidRPr="00B54DB1">
        <w:t>:</w:t>
      </w:r>
      <w:r>
        <w:t xml:space="preserve"> </w:t>
      </w:r>
      <w:r w:rsidRPr="00B54DB1">
        <w:t>Revision History for IMC 1247 Appendix C1</w:t>
      </w:r>
      <w:bookmarkEnd w:id="86"/>
      <w:bookmarkEnd w:id="87"/>
    </w:p>
    <w:tbl>
      <w:tblPr>
        <w:tblStyle w:val="IM"/>
        <w:tblW w:w="13050" w:type="dxa"/>
        <w:tblLayout w:type="fixed"/>
        <w:tblLook w:val="0000" w:firstRow="0" w:lastRow="0" w:firstColumn="0" w:lastColumn="0" w:noHBand="0" w:noVBand="0"/>
      </w:tblPr>
      <w:tblGrid>
        <w:gridCol w:w="1435"/>
        <w:gridCol w:w="1800"/>
        <w:gridCol w:w="5580"/>
        <w:gridCol w:w="1980"/>
        <w:gridCol w:w="2255"/>
      </w:tblGrid>
      <w:tr w:rsidR="00F519DF" w:rsidRPr="001C4B5A" w14:paraId="21EC2BDD" w14:textId="77777777" w:rsidTr="000D232C">
        <w:tc>
          <w:tcPr>
            <w:tcW w:w="1435" w:type="dxa"/>
          </w:tcPr>
          <w:p w14:paraId="35130DA4" w14:textId="77777777" w:rsidR="00F519DF" w:rsidRPr="001C4B5A" w:rsidRDefault="00F519DF" w:rsidP="00D15276">
            <w:pPr>
              <w:pStyle w:val="BodyText-table"/>
            </w:pPr>
            <w:r w:rsidRPr="001C4B5A">
              <w:t>Commitment Tracking Number</w:t>
            </w:r>
          </w:p>
        </w:tc>
        <w:tc>
          <w:tcPr>
            <w:tcW w:w="1800" w:type="dxa"/>
          </w:tcPr>
          <w:p w14:paraId="36FF2AEA" w14:textId="77777777" w:rsidR="00F519DF" w:rsidRPr="00FA1011" w:rsidRDefault="00F519DF" w:rsidP="00D15276">
            <w:pPr>
              <w:pStyle w:val="BodyText-table"/>
            </w:pPr>
            <w:r w:rsidRPr="00FA1011">
              <w:t>Accession Number</w:t>
            </w:r>
          </w:p>
          <w:p w14:paraId="761E20C8" w14:textId="77777777" w:rsidR="00F519DF" w:rsidRPr="00FA1011" w:rsidRDefault="00F519DF" w:rsidP="00D15276">
            <w:pPr>
              <w:pStyle w:val="BodyText-table"/>
            </w:pPr>
            <w:r w:rsidRPr="00FA1011">
              <w:t>Issue Date</w:t>
            </w:r>
          </w:p>
          <w:p w14:paraId="7CDC8752" w14:textId="77777777" w:rsidR="00F519DF" w:rsidRPr="001C4B5A" w:rsidRDefault="00F519DF" w:rsidP="00D15276">
            <w:pPr>
              <w:pStyle w:val="BodyText-table"/>
            </w:pPr>
            <w:r w:rsidRPr="00FA1011">
              <w:t>Change Notice</w:t>
            </w:r>
          </w:p>
        </w:tc>
        <w:tc>
          <w:tcPr>
            <w:tcW w:w="5580" w:type="dxa"/>
          </w:tcPr>
          <w:p w14:paraId="33405FEF" w14:textId="77777777" w:rsidR="00F519DF" w:rsidRPr="001C4B5A" w:rsidRDefault="00F519DF" w:rsidP="00D15276">
            <w:pPr>
              <w:pStyle w:val="BodyText-table"/>
            </w:pPr>
            <w:r w:rsidRPr="001C4B5A">
              <w:t>Description of Change</w:t>
            </w:r>
          </w:p>
        </w:tc>
        <w:tc>
          <w:tcPr>
            <w:tcW w:w="1980" w:type="dxa"/>
          </w:tcPr>
          <w:p w14:paraId="47AD1323" w14:textId="295D3EB8" w:rsidR="00F519DF" w:rsidRDefault="00F519DF" w:rsidP="00D15276">
            <w:pPr>
              <w:pStyle w:val="BodyText-table"/>
            </w:pPr>
            <w:r>
              <w:t>Description of Training Required and Completion Date</w:t>
            </w:r>
          </w:p>
          <w:p w14:paraId="55C41236" w14:textId="77777777" w:rsidR="00F519DF" w:rsidRPr="001C4B5A" w:rsidRDefault="00F519DF" w:rsidP="00D15276">
            <w:pPr>
              <w:pStyle w:val="BodyText-table"/>
            </w:pPr>
          </w:p>
        </w:tc>
        <w:tc>
          <w:tcPr>
            <w:tcW w:w="2255" w:type="dxa"/>
          </w:tcPr>
          <w:p w14:paraId="5DFB7C0E" w14:textId="793BE6FE" w:rsidR="00F519DF" w:rsidRDefault="00F519DF" w:rsidP="00D15276">
            <w:pPr>
              <w:pStyle w:val="BodyText-table"/>
            </w:pPr>
            <w:r>
              <w:t>Comment Resolution</w:t>
            </w:r>
            <w:r w:rsidR="000D232C">
              <w:t xml:space="preserve"> and Closed Feedback Form Accession </w:t>
            </w:r>
            <w:r>
              <w:t>Number</w:t>
            </w:r>
          </w:p>
          <w:p w14:paraId="13D30825" w14:textId="127FF7D0" w:rsidR="00F519DF" w:rsidRPr="001C4B5A" w:rsidRDefault="000D232C" w:rsidP="000D232C">
            <w:pPr>
              <w:pStyle w:val="BodyText-table"/>
            </w:pPr>
            <w:r>
              <w:t>(Pre-Decisional, Non-Public Information)</w:t>
            </w:r>
          </w:p>
        </w:tc>
      </w:tr>
      <w:tr w:rsidR="00F519DF" w:rsidRPr="001C4B5A" w14:paraId="6BE303B0" w14:textId="77777777" w:rsidTr="000D232C">
        <w:tc>
          <w:tcPr>
            <w:tcW w:w="1435" w:type="dxa"/>
          </w:tcPr>
          <w:p w14:paraId="7C5B8E81" w14:textId="77777777" w:rsidR="00F519DF" w:rsidRPr="001C4B5A" w:rsidRDefault="00F519DF" w:rsidP="00D15276">
            <w:pPr>
              <w:pStyle w:val="BodyText-table"/>
            </w:pPr>
            <w:r w:rsidRPr="001C4B5A">
              <w:t>N/A</w:t>
            </w:r>
          </w:p>
        </w:tc>
        <w:tc>
          <w:tcPr>
            <w:tcW w:w="1800" w:type="dxa"/>
          </w:tcPr>
          <w:p w14:paraId="2894D195" w14:textId="77777777" w:rsidR="001A16CD" w:rsidRDefault="005C6D86" w:rsidP="00D15276">
            <w:pPr>
              <w:pStyle w:val="BodyText-table"/>
            </w:pPr>
            <w:r>
              <w:t>ML</w:t>
            </w:r>
            <w:r w:rsidR="001A16CD">
              <w:t>090400549</w:t>
            </w:r>
          </w:p>
          <w:p w14:paraId="5F76E72B" w14:textId="140896FB" w:rsidR="00F519DF" w:rsidRPr="001C4B5A" w:rsidRDefault="00F519DF" w:rsidP="00D15276">
            <w:pPr>
              <w:pStyle w:val="BodyText-table"/>
            </w:pPr>
            <w:r w:rsidRPr="001C4B5A">
              <w:t>02/18/09</w:t>
            </w:r>
          </w:p>
          <w:p w14:paraId="6F8F43A5" w14:textId="77777777" w:rsidR="00F519DF" w:rsidRPr="001C4B5A" w:rsidRDefault="00F519DF" w:rsidP="00D15276">
            <w:pPr>
              <w:pStyle w:val="BodyText-table"/>
            </w:pPr>
            <w:r w:rsidRPr="001C4B5A">
              <w:t>CN 09-006</w:t>
            </w:r>
          </w:p>
        </w:tc>
        <w:tc>
          <w:tcPr>
            <w:tcW w:w="5580" w:type="dxa"/>
          </w:tcPr>
          <w:p w14:paraId="662307C7" w14:textId="77777777" w:rsidR="00F519DF" w:rsidRPr="001C4B5A" w:rsidRDefault="00F519DF" w:rsidP="00D15276">
            <w:pPr>
              <w:pStyle w:val="BodyText-table"/>
            </w:pPr>
            <w:r w:rsidRPr="001C4B5A">
              <w:t>Researched commitments for 4 years and found none.</w:t>
            </w:r>
          </w:p>
          <w:p w14:paraId="68EE3A6D" w14:textId="77777777" w:rsidR="00F519DF" w:rsidRPr="001C4B5A" w:rsidRDefault="00F519DF" w:rsidP="00D15276">
            <w:pPr>
              <w:pStyle w:val="BodyText-table"/>
            </w:pPr>
          </w:p>
          <w:p w14:paraId="16445F56" w14:textId="77777777" w:rsidR="00F519DF" w:rsidRPr="001C4B5A" w:rsidRDefault="00F519DF" w:rsidP="00D15276">
            <w:pPr>
              <w:pStyle w:val="BodyText-table"/>
            </w:pPr>
            <w:r w:rsidRPr="001C4B5A">
              <w:t>New inspection manual chapter to specify qualification requirements for NRC fuel facility operations, health physics, emergency preparedness, security, material control and accounting, and construction inspectors.</w:t>
            </w:r>
          </w:p>
        </w:tc>
        <w:tc>
          <w:tcPr>
            <w:tcW w:w="1980" w:type="dxa"/>
          </w:tcPr>
          <w:p w14:paraId="580A23C2" w14:textId="77777777" w:rsidR="00F519DF" w:rsidRPr="001C4B5A" w:rsidRDefault="00F519DF" w:rsidP="00D15276">
            <w:pPr>
              <w:pStyle w:val="BodyText-table"/>
            </w:pPr>
            <w:r w:rsidRPr="001C4B5A">
              <w:t>N/A</w:t>
            </w:r>
          </w:p>
        </w:tc>
        <w:tc>
          <w:tcPr>
            <w:tcW w:w="2255" w:type="dxa"/>
          </w:tcPr>
          <w:p w14:paraId="180AA830" w14:textId="77777777" w:rsidR="00F519DF" w:rsidRPr="001C4B5A" w:rsidRDefault="00F519DF" w:rsidP="00D15276">
            <w:pPr>
              <w:pStyle w:val="BodyText-table"/>
            </w:pPr>
            <w:r w:rsidRPr="001C4B5A">
              <w:t>ML090400598</w:t>
            </w:r>
          </w:p>
        </w:tc>
      </w:tr>
      <w:tr w:rsidR="00F519DF" w:rsidRPr="001C4B5A" w14:paraId="7D4BBF32" w14:textId="77777777" w:rsidTr="000D232C">
        <w:tc>
          <w:tcPr>
            <w:tcW w:w="1435" w:type="dxa"/>
          </w:tcPr>
          <w:p w14:paraId="6235A9A0" w14:textId="2B292DFD" w:rsidR="00F519DF" w:rsidRPr="001C4B5A" w:rsidRDefault="00F519DF" w:rsidP="00390BBB">
            <w:pPr>
              <w:pStyle w:val="BodyText-table"/>
            </w:pPr>
            <w:r>
              <w:t>N/A</w:t>
            </w:r>
          </w:p>
        </w:tc>
        <w:tc>
          <w:tcPr>
            <w:tcW w:w="1800" w:type="dxa"/>
          </w:tcPr>
          <w:p w14:paraId="3FB95390" w14:textId="77777777" w:rsidR="00F519DF" w:rsidRDefault="00F519DF" w:rsidP="00D15276">
            <w:pPr>
              <w:pStyle w:val="BodyText-table"/>
            </w:pPr>
            <w:r w:rsidRPr="00F82015">
              <w:t>ML13217A210</w:t>
            </w:r>
          </w:p>
          <w:p w14:paraId="43C79F7E" w14:textId="77777777" w:rsidR="00F519DF" w:rsidRDefault="00F519DF" w:rsidP="00D15276">
            <w:pPr>
              <w:pStyle w:val="BodyText-table"/>
            </w:pPr>
            <w:r>
              <w:t>06/11/14</w:t>
            </w:r>
          </w:p>
          <w:p w14:paraId="5C3E78FE" w14:textId="77777777" w:rsidR="00F519DF" w:rsidRPr="001C4B5A" w:rsidRDefault="00F519DF" w:rsidP="00D15276">
            <w:pPr>
              <w:pStyle w:val="BodyText-table"/>
            </w:pPr>
            <w:r>
              <w:t>CN 14-012</w:t>
            </w:r>
          </w:p>
        </w:tc>
        <w:tc>
          <w:tcPr>
            <w:tcW w:w="5580" w:type="dxa"/>
          </w:tcPr>
          <w:p w14:paraId="63B48868" w14:textId="77777777" w:rsidR="00F519DF" w:rsidRPr="001C4B5A" w:rsidRDefault="00F519DF" w:rsidP="00D15276">
            <w:pPr>
              <w:pStyle w:val="BodyText-table"/>
            </w:pPr>
            <w:r w:rsidRPr="001C4B5A">
              <w:t>This document has been revised to update</w:t>
            </w:r>
            <w:r>
              <w:t xml:space="preserve"> required and </w:t>
            </w:r>
            <w:r w:rsidRPr="001C4B5A">
              <w:t>refresher training requ</w:t>
            </w:r>
            <w:r>
              <w:t xml:space="preserve">irements. Some of the trainings has been </w:t>
            </w:r>
            <w:proofErr w:type="gramStart"/>
            <w:r>
              <w:t>replace</w:t>
            </w:r>
            <w:proofErr w:type="gramEnd"/>
            <w:r>
              <w:t xml:space="preserve"> or removed because they </w:t>
            </w:r>
            <w:r w:rsidRPr="001C4B5A">
              <w:t xml:space="preserve">are no longer </w:t>
            </w:r>
            <w:r>
              <w:t>offered</w:t>
            </w:r>
            <w:r w:rsidRPr="001C4B5A">
              <w:t>.</w:t>
            </w:r>
            <w:r>
              <w:t xml:space="preserve"> OSHA HAZWOPER course has been moved to IMC 1247 App A.</w:t>
            </w:r>
          </w:p>
        </w:tc>
        <w:tc>
          <w:tcPr>
            <w:tcW w:w="1980" w:type="dxa"/>
          </w:tcPr>
          <w:p w14:paraId="1FE1D959" w14:textId="77777777" w:rsidR="00F519DF" w:rsidRPr="001C4B5A" w:rsidRDefault="00F519DF" w:rsidP="00D15276">
            <w:pPr>
              <w:pStyle w:val="BodyText-table"/>
            </w:pPr>
            <w:r>
              <w:t>None</w:t>
            </w:r>
          </w:p>
        </w:tc>
        <w:tc>
          <w:tcPr>
            <w:tcW w:w="2255" w:type="dxa"/>
          </w:tcPr>
          <w:p w14:paraId="365BDD76" w14:textId="77777777" w:rsidR="00F519DF" w:rsidRPr="001C4B5A" w:rsidRDefault="00F519DF" w:rsidP="00D15276">
            <w:pPr>
              <w:pStyle w:val="BodyText-table"/>
            </w:pPr>
            <w:r w:rsidRPr="005070F1">
              <w:t>ML14084A479</w:t>
            </w:r>
          </w:p>
        </w:tc>
      </w:tr>
      <w:tr w:rsidR="00F519DF" w:rsidRPr="001C4B5A" w14:paraId="000A6780" w14:textId="77777777" w:rsidTr="000D232C">
        <w:tc>
          <w:tcPr>
            <w:tcW w:w="1435" w:type="dxa"/>
          </w:tcPr>
          <w:p w14:paraId="5DF2DE5E" w14:textId="77777777" w:rsidR="00F519DF" w:rsidRPr="001C4B5A" w:rsidRDefault="00F519DF" w:rsidP="00D15276">
            <w:pPr>
              <w:pStyle w:val="BodyText-table"/>
            </w:pPr>
            <w:r>
              <w:t>N/A</w:t>
            </w:r>
          </w:p>
          <w:p w14:paraId="4949AA11" w14:textId="77777777" w:rsidR="00F519DF" w:rsidRDefault="00F519DF" w:rsidP="00D15276">
            <w:pPr>
              <w:pStyle w:val="BodyText-table"/>
            </w:pPr>
          </w:p>
        </w:tc>
        <w:tc>
          <w:tcPr>
            <w:tcW w:w="1800" w:type="dxa"/>
          </w:tcPr>
          <w:p w14:paraId="75108B0A" w14:textId="77777777" w:rsidR="00F519DF" w:rsidRDefault="00E4249F" w:rsidP="00D15276">
            <w:pPr>
              <w:pStyle w:val="BodyText-table"/>
            </w:pPr>
            <w:r>
              <w:t>ML</w:t>
            </w:r>
            <w:r w:rsidR="00EB2CA5">
              <w:t>24</w:t>
            </w:r>
            <w:r w:rsidR="00DD7549">
              <w:t>080A342</w:t>
            </w:r>
          </w:p>
          <w:p w14:paraId="52C292C3" w14:textId="306DFF9C" w:rsidR="001A16CD" w:rsidRDefault="009671C9" w:rsidP="00D15276">
            <w:pPr>
              <w:pStyle w:val="BodyText-table"/>
            </w:pPr>
            <w:r>
              <w:t>07/01/24</w:t>
            </w:r>
          </w:p>
          <w:p w14:paraId="2A0E39ED" w14:textId="224D408E" w:rsidR="001A16CD" w:rsidRPr="00F82015" w:rsidRDefault="001A16CD" w:rsidP="00D15276">
            <w:pPr>
              <w:pStyle w:val="BodyText-table"/>
            </w:pPr>
            <w:r>
              <w:t xml:space="preserve">CN </w:t>
            </w:r>
            <w:r w:rsidR="009671C9">
              <w:t>24-018</w:t>
            </w:r>
          </w:p>
        </w:tc>
        <w:tc>
          <w:tcPr>
            <w:tcW w:w="5580" w:type="dxa"/>
          </w:tcPr>
          <w:p w14:paraId="7ED0F436" w14:textId="5C2D3AE3" w:rsidR="00F519DF" w:rsidRPr="001C4B5A" w:rsidRDefault="00F519DF" w:rsidP="00D15276">
            <w:pPr>
              <w:pStyle w:val="BodyText-table"/>
            </w:pPr>
            <w:r w:rsidRPr="00F555C6">
              <w:t>Revised to update training courses, references, evaluation criteria, and tasks for many SGs and OJTs. Updated for current IMC formatting requirements</w:t>
            </w:r>
            <w:r w:rsidR="00C27D6C">
              <w:t>.</w:t>
            </w:r>
          </w:p>
        </w:tc>
        <w:tc>
          <w:tcPr>
            <w:tcW w:w="1980" w:type="dxa"/>
          </w:tcPr>
          <w:p w14:paraId="77420423" w14:textId="76134DCA" w:rsidR="00F519DF" w:rsidRDefault="00F519DF" w:rsidP="00390BBB">
            <w:pPr>
              <w:pStyle w:val="BodyText-table"/>
            </w:pPr>
            <w:r>
              <w:t>N/A</w:t>
            </w:r>
          </w:p>
        </w:tc>
        <w:tc>
          <w:tcPr>
            <w:tcW w:w="2255" w:type="dxa"/>
          </w:tcPr>
          <w:p w14:paraId="3AA5A727" w14:textId="34F77B2D" w:rsidR="00F519DF" w:rsidRPr="005070F1" w:rsidRDefault="00031BE8" w:rsidP="00D15276">
            <w:pPr>
              <w:pStyle w:val="BodyText-table"/>
            </w:pPr>
            <w:r>
              <w:t>N/A</w:t>
            </w:r>
          </w:p>
        </w:tc>
      </w:tr>
      <w:tr w:rsidR="00390BBB" w:rsidRPr="001C4B5A" w14:paraId="409D1F50" w14:textId="77777777" w:rsidTr="000D232C">
        <w:tc>
          <w:tcPr>
            <w:tcW w:w="1435" w:type="dxa"/>
          </w:tcPr>
          <w:p w14:paraId="61895B15" w14:textId="333561FE" w:rsidR="00390BBB" w:rsidRDefault="00390BBB" w:rsidP="00390BBB">
            <w:pPr>
              <w:pStyle w:val="BodyText-table"/>
            </w:pPr>
            <w:r>
              <w:t>N/A</w:t>
            </w:r>
          </w:p>
        </w:tc>
        <w:tc>
          <w:tcPr>
            <w:tcW w:w="1800" w:type="dxa"/>
          </w:tcPr>
          <w:p w14:paraId="521E8F4E" w14:textId="77777777" w:rsidR="00390BBB" w:rsidRDefault="00390BBB" w:rsidP="00390BBB">
            <w:pPr>
              <w:pStyle w:val="BodyText-table"/>
            </w:pPr>
            <w:r>
              <w:t>ML25324A140</w:t>
            </w:r>
          </w:p>
          <w:p w14:paraId="71AB3403" w14:textId="728AC23B" w:rsidR="00390BBB" w:rsidRDefault="00A56305" w:rsidP="00390BBB">
            <w:pPr>
              <w:pStyle w:val="BodyText-table"/>
            </w:pPr>
            <w:r>
              <w:t>02/05/26</w:t>
            </w:r>
          </w:p>
          <w:p w14:paraId="6D782C10" w14:textId="279909BE" w:rsidR="00390BBB" w:rsidRDefault="00390BBB" w:rsidP="00390BBB">
            <w:pPr>
              <w:pStyle w:val="BodyText-table"/>
            </w:pPr>
            <w:r>
              <w:t>CN</w:t>
            </w:r>
            <w:r w:rsidR="00480B64">
              <w:t xml:space="preserve"> 26-005</w:t>
            </w:r>
          </w:p>
        </w:tc>
        <w:tc>
          <w:tcPr>
            <w:tcW w:w="5580" w:type="dxa"/>
          </w:tcPr>
          <w:p w14:paraId="363F502F" w14:textId="04D4072E" w:rsidR="00390BBB" w:rsidRPr="00F555C6" w:rsidRDefault="00390BBB" w:rsidP="00390BBB">
            <w:pPr>
              <w:pStyle w:val="BodyText-table"/>
            </w:pPr>
            <w:r>
              <w:t>Revised to update training courses</w:t>
            </w:r>
            <w:r w:rsidR="0033696B">
              <w:t>.</w:t>
            </w:r>
          </w:p>
        </w:tc>
        <w:tc>
          <w:tcPr>
            <w:tcW w:w="1980" w:type="dxa"/>
          </w:tcPr>
          <w:p w14:paraId="35F3E3FB" w14:textId="515AD312" w:rsidR="00390BBB" w:rsidRDefault="00390BBB" w:rsidP="00390BBB">
            <w:pPr>
              <w:pStyle w:val="BodyText-table"/>
            </w:pPr>
            <w:r>
              <w:t>N/A</w:t>
            </w:r>
          </w:p>
        </w:tc>
        <w:tc>
          <w:tcPr>
            <w:tcW w:w="2255" w:type="dxa"/>
          </w:tcPr>
          <w:p w14:paraId="687DE3E8" w14:textId="2839722C" w:rsidR="00390BBB" w:rsidRDefault="00390BBB" w:rsidP="00390BBB">
            <w:pPr>
              <w:pStyle w:val="BodyText-table"/>
            </w:pPr>
            <w:r>
              <w:t>N/A</w:t>
            </w:r>
          </w:p>
        </w:tc>
      </w:tr>
    </w:tbl>
    <w:p w14:paraId="28222895" w14:textId="77777777" w:rsidR="00F519DF" w:rsidRDefault="00F519DF" w:rsidP="007B320E"/>
    <w:sectPr w:rsidR="00F519DF" w:rsidSect="007977E3">
      <w:footerReference w:type="default" r:id="rId1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20459" w14:textId="77777777" w:rsidR="002124E1" w:rsidRDefault="002124E1" w:rsidP="005518FE">
      <w:pPr>
        <w:spacing w:after="0" w:line="240" w:lineRule="auto"/>
      </w:pPr>
      <w:r>
        <w:separator/>
      </w:r>
    </w:p>
  </w:endnote>
  <w:endnote w:type="continuationSeparator" w:id="0">
    <w:p w14:paraId="755F471C" w14:textId="77777777" w:rsidR="002124E1" w:rsidRDefault="002124E1" w:rsidP="005518FE">
      <w:pPr>
        <w:spacing w:after="0" w:line="240" w:lineRule="auto"/>
      </w:pPr>
      <w:r>
        <w:continuationSeparator/>
      </w:r>
    </w:p>
  </w:endnote>
  <w:endnote w:type="continuationNotice" w:id="1">
    <w:p w14:paraId="7605DD5C" w14:textId="77777777" w:rsidR="002124E1" w:rsidRDefault="002124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88ECE" w14:textId="23432966" w:rsidR="0080480A" w:rsidRDefault="00250407">
    <w:pPr>
      <w:pStyle w:val="Footer"/>
    </w:pPr>
    <w:bookmarkStart w:id="0" w:name="_Toc125028433"/>
    <w:r>
      <w:t>Issue Date:</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E6006" w14:textId="42B38A31" w:rsidR="00B273F4" w:rsidRDefault="00B273F4">
    <w:pPr>
      <w:pStyle w:val="Footer"/>
    </w:pPr>
    <w:r>
      <w:t>Issue Date:</w:t>
    </w:r>
    <w:r w:rsidR="009671C9">
      <w:t xml:space="preserve"> </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F1C22" w14:textId="7469B29B" w:rsidR="00B273F4" w:rsidRDefault="00B273F4">
    <w:pPr>
      <w:pStyle w:val="Footer"/>
    </w:pPr>
    <w:r>
      <w:t>Issue Date:</w:t>
    </w:r>
    <w:r w:rsidR="009671C9">
      <w:t xml:space="preserve"> </w:t>
    </w:r>
    <w:r w:rsidR="00480B64">
      <w:t>02/05/26</w:t>
    </w:r>
    <w:r>
      <w:ptab w:relativeTo="margin" w:alignment="center" w:leader="none"/>
    </w:r>
    <w:r w:rsidRPr="00250407">
      <w:fldChar w:fldCharType="begin"/>
    </w:r>
    <w:r w:rsidRPr="00250407">
      <w:instrText xml:space="preserve"> PAGE   \* MERGEFORMAT </w:instrText>
    </w:r>
    <w:r w:rsidRPr="00250407">
      <w:fldChar w:fldCharType="separate"/>
    </w:r>
    <w:r w:rsidRPr="00250407">
      <w:rPr>
        <w:noProof/>
      </w:rPr>
      <w:t>1</w:t>
    </w:r>
    <w:r w:rsidRPr="00250407">
      <w:rPr>
        <w:noProof/>
      </w:rPr>
      <w:fldChar w:fldCharType="end"/>
    </w:r>
    <w:r>
      <w:ptab w:relativeTo="margin" w:alignment="right" w:leader="none"/>
    </w:r>
    <w:r>
      <w:t>1247 App C1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D4053" w14:textId="3F2CA112" w:rsidR="00F32892" w:rsidRDefault="00F32892">
    <w:pPr>
      <w:pStyle w:val="Footer"/>
    </w:pPr>
    <w:r>
      <w:t>Issue Date:</w:t>
    </w:r>
    <w:r w:rsidR="009671C9">
      <w:t xml:space="preserve"> </w:t>
    </w:r>
    <w:r w:rsidR="00480B64">
      <w:t>02/05/26</w:t>
    </w:r>
    <w:r>
      <w:ptab w:relativeTo="margin" w:alignment="center" w:leader="none"/>
    </w:r>
    <w:r>
      <w:t>Att</w:t>
    </w:r>
    <w:r w:rsidR="009E3A5F">
      <w:t>1</w:t>
    </w:r>
    <w:r>
      <w:t>-</w:t>
    </w:r>
    <w:r w:rsidR="007977E3">
      <w:fldChar w:fldCharType="begin"/>
    </w:r>
    <w:r w:rsidR="007977E3">
      <w:instrText xml:space="preserve"> PAGE   \* MERGEFORMAT </w:instrText>
    </w:r>
    <w:r w:rsidR="007977E3">
      <w:fldChar w:fldCharType="separate"/>
    </w:r>
    <w:r w:rsidR="007977E3">
      <w:rPr>
        <w:noProof/>
      </w:rPr>
      <w:t>1</w:t>
    </w:r>
    <w:r w:rsidR="007977E3">
      <w:rPr>
        <w:noProof/>
      </w:rPr>
      <w:fldChar w:fldCharType="end"/>
    </w:r>
    <w:r>
      <w:ptab w:relativeTo="margin" w:alignment="right" w:leader="none"/>
    </w:r>
    <w:r>
      <w:t>1247 App C1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FF0A5" w14:textId="77777777" w:rsidR="002124E1" w:rsidRDefault="002124E1" w:rsidP="005518FE">
      <w:pPr>
        <w:spacing w:after="0" w:line="240" w:lineRule="auto"/>
      </w:pPr>
      <w:r>
        <w:separator/>
      </w:r>
    </w:p>
  </w:footnote>
  <w:footnote w:type="continuationSeparator" w:id="0">
    <w:p w14:paraId="07E94F8B" w14:textId="77777777" w:rsidR="002124E1" w:rsidRDefault="002124E1" w:rsidP="005518FE">
      <w:pPr>
        <w:spacing w:after="0" w:line="240" w:lineRule="auto"/>
      </w:pPr>
      <w:r>
        <w:continuationSeparator/>
      </w:r>
    </w:p>
  </w:footnote>
  <w:footnote w:type="continuationNotice" w:id="1">
    <w:p w14:paraId="54CFCC71" w14:textId="77777777" w:rsidR="002124E1" w:rsidRDefault="002124E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920F36"/>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2F8200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87C039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 w15:restartNumberingAfterBreak="0">
    <w:nsid w:val="297F2A96"/>
    <w:multiLevelType w:val="hybridMultilevel"/>
    <w:tmpl w:val="10A604F8"/>
    <w:lvl w:ilvl="0" w:tplc="94C23EAE">
      <w:start w:val="2"/>
      <w:numFmt w:val="decimal"/>
      <w:pStyle w:val="2number"/>
      <w:lvlText w:val="%1."/>
      <w:lvlJc w:val="left"/>
      <w:pPr>
        <w:tabs>
          <w:tab w:val="num" w:pos="2793"/>
        </w:tabs>
        <w:ind w:left="2793" w:hanging="633"/>
      </w:pPr>
      <w:rPr>
        <w:rFonts w:ascii="Arial" w:hAnsi="Arial" w:hint="default"/>
        <w:b w:val="0"/>
        <w:i w:val="0"/>
        <w:sz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3ADA0C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6" w15:restartNumberingAfterBreak="0">
    <w:nsid w:val="45FC1A5D"/>
    <w:multiLevelType w:val="hybridMultilevel"/>
    <w:tmpl w:val="0B609D2C"/>
    <w:lvl w:ilvl="0" w:tplc="3A540C24">
      <w:start w:val="1"/>
      <w:numFmt w:val="decimal"/>
      <w:lvlText w:val="%1."/>
      <w:lvlJc w:val="left"/>
      <w:pPr>
        <w:ind w:left="960" w:hanging="60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C5919F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8" w15:restartNumberingAfterBreak="0">
    <w:nsid w:val="668A7B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365522148">
    <w:abstractNumId w:val="1"/>
  </w:num>
  <w:num w:numId="2" w16cid:durableId="1100837769">
    <w:abstractNumId w:val="1"/>
  </w:num>
  <w:num w:numId="3" w16cid:durableId="999389386">
    <w:abstractNumId w:val="0"/>
  </w:num>
  <w:num w:numId="4" w16cid:durableId="1946382803">
    <w:abstractNumId w:val="0"/>
  </w:num>
  <w:num w:numId="5" w16cid:durableId="1704205919">
    <w:abstractNumId w:val="4"/>
  </w:num>
  <w:num w:numId="6" w16cid:durableId="144007594">
    <w:abstractNumId w:val="8"/>
  </w:num>
  <w:num w:numId="7" w16cid:durableId="87041778">
    <w:abstractNumId w:val="5"/>
  </w:num>
  <w:num w:numId="8" w16cid:durableId="951204341">
    <w:abstractNumId w:val="3"/>
  </w:num>
  <w:num w:numId="9" w16cid:durableId="1171217089">
    <w:abstractNumId w:val="7"/>
  </w:num>
  <w:num w:numId="10" w16cid:durableId="185486209">
    <w:abstractNumId w:val="6"/>
  </w:num>
  <w:num w:numId="11" w16cid:durableId="1240864100">
    <w:abstractNumId w:val="2"/>
  </w:num>
  <w:num w:numId="12" w16cid:durableId="872350427">
    <w:abstractNumId w:val="2"/>
  </w:num>
  <w:num w:numId="13" w16cid:durableId="346104457">
    <w:abstractNumId w:val="0"/>
  </w:num>
  <w:num w:numId="14" w16cid:durableId="1199202495">
    <w:abstractNumId w:val="0"/>
  </w:num>
  <w:num w:numId="15" w16cid:durableId="2141455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F04"/>
    <w:rsid w:val="0000176D"/>
    <w:rsid w:val="00014AF0"/>
    <w:rsid w:val="00016C45"/>
    <w:rsid w:val="000304A5"/>
    <w:rsid w:val="00031BE8"/>
    <w:rsid w:val="0004270F"/>
    <w:rsid w:val="00046280"/>
    <w:rsid w:val="0005070E"/>
    <w:rsid w:val="00062041"/>
    <w:rsid w:val="0006464F"/>
    <w:rsid w:val="00093948"/>
    <w:rsid w:val="000A54F2"/>
    <w:rsid w:val="000B581E"/>
    <w:rsid w:val="000C5D26"/>
    <w:rsid w:val="000D232C"/>
    <w:rsid w:val="000E3AF0"/>
    <w:rsid w:val="0012047B"/>
    <w:rsid w:val="00134832"/>
    <w:rsid w:val="00163DF2"/>
    <w:rsid w:val="00192FC5"/>
    <w:rsid w:val="00195A0D"/>
    <w:rsid w:val="001A16CD"/>
    <w:rsid w:val="001A1B39"/>
    <w:rsid w:val="001A2045"/>
    <w:rsid w:val="001C73FA"/>
    <w:rsid w:val="001F1B28"/>
    <w:rsid w:val="001F477F"/>
    <w:rsid w:val="001F770E"/>
    <w:rsid w:val="002109D7"/>
    <w:rsid w:val="002124E1"/>
    <w:rsid w:val="00213C45"/>
    <w:rsid w:val="00214037"/>
    <w:rsid w:val="002169A7"/>
    <w:rsid w:val="00246173"/>
    <w:rsid w:val="00250407"/>
    <w:rsid w:val="0025336B"/>
    <w:rsid w:val="002610F6"/>
    <w:rsid w:val="00265A9A"/>
    <w:rsid w:val="00266813"/>
    <w:rsid w:val="002714E6"/>
    <w:rsid w:val="00285B12"/>
    <w:rsid w:val="00296190"/>
    <w:rsid w:val="002A17B5"/>
    <w:rsid w:val="002B5C66"/>
    <w:rsid w:val="002C6775"/>
    <w:rsid w:val="002D0CEA"/>
    <w:rsid w:val="002D2883"/>
    <w:rsid w:val="002E3B1C"/>
    <w:rsid w:val="002E7A37"/>
    <w:rsid w:val="002F10B1"/>
    <w:rsid w:val="002F153C"/>
    <w:rsid w:val="002F64A6"/>
    <w:rsid w:val="00310AED"/>
    <w:rsid w:val="003121A0"/>
    <w:rsid w:val="00321351"/>
    <w:rsid w:val="00332B43"/>
    <w:rsid w:val="0033696B"/>
    <w:rsid w:val="00344905"/>
    <w:rsid w:val="003516CC"/>
    <w:rsid w:val="0037253D"/>
    <w:rsid w:val="00376079"/>
    <w:rsid w:val="003844E6"/>
    <w:rsid w:val="00390BBB"/>
    <w:rsid w:val="003931BD"/>
    <w:rsid w:val="003A1DB4"/>
    <w:rsid w:val="003B7487"/>
    <w:rsid w:val="003C2341"/>
    <w:rsid w:val="003D518F"/>
    <w:rsid w:val="003E684A"/>
    <w:rsid w:val="003F123B"/>
    <w:rsid w:val="00402AF7"/>
    <w:rsid w:val="0040337A"/>
    <w:rsid w:val="004118EA"/>
    <w:rsid w:val="00417936"/>
    <w:rsid w:val="00426F74"/>
    <w:rsid w:val="00443395"/>
    <w:rsid w:val="004502BE"/>
    <w:rsid w:val="00450767"/>
    <w:rsid w:val="004553B5"/>
    <w:rsid w:val="00455B4E"/>
    <w:rsid w:val="00461567"/>
    <w:rsid w:val="00464AF7"/>
    <w:rsid w:val="00480B64"/>
    <w:rsid w:val="00491C18"/>
    <w:rsid w:val="004A2F83"/>
    <w:rsid w:val="004A584E"/>
    <w:rsid w:val="004A647E"/>
    <w:rsid w:val="004B0BF4"/>
    <w:rsid w:val="004B4018"/>
    <w:rsid w:val="004B4A42"/>
    <w:rsid w:val="004F3897"/>
    <w:rsid w:val="00510540"/>
    <w:rsid w:val="005218BD"/>
    <w:rsid w:val="005264C2"/>
    <w:rsid w:val="00534162"/>
    <w:rsid w:val="00536903"/>
    <w:rsid w:val="00540505"/>
    <w:rsid w:val="00546C1C"/>
    <w:rsid w:val="005518FE"/>
    <w:rsid w:val="00556735"/>
    <w:rsid w:val="00560354"/>
    <w:rsid w:val="005604B1"/>
    <w:rsid w:val="00562BD7"/>
    <w:rsid w:val="00562C28"/>
    <w:rsid w:val="005637DE"/>
    <w:rsid w:val="00565DFF"/>
    <w:rsid w:val="005711D8"/>
    <w:rsid w:val="005871A7"/>
    <w:rsid w:val="005A4B83"/>
    <w:rsid w:val="005B1209"/>
    <w:rsid w:val="005B1362"/>
    <w:rsid w:val="005B30B1"/>
    <w:rsid w:val="005C19C4"/>
    <w:rsid w:val="005C6D86"/>
    <w:rsid w:val="00613C12"/>
    <w:rsid w:val="00615152"/>
    <w:rsid w:val="006205FB"/>
    <w:rsid w:val="0062318D"/>
    <w:rsid w:val="00623ACE"/>
    <w:rsid w:val="00633C9A"/>
    <w:rsid w:val="00641E3C"/>
    <w:rsid w:val="00654EB6"/>
    <w:rsid w:val="006551E6"/>
    <w:rsid w:val="00673FB9"/>
    <w:rsid w:val="00681771"/>
    <w:rsid w:val="00683024"/>
    <w:rsid w:val="0069351A"/>
    <w:rsid w:val="00697240"/>
    <w:rsid w:val="006B0FEE"/>
    <w:rsid w:val="006B267E"/>
    <w:rsid w:val="006B765C"/>
    <w:rsid w:val="006D0FE3"/>
    <w:rsid w:val="006D4ADE"/>
    <w:rsid w:val="006E3CD9"/>
    <w:rsid w:val="006E5B20"/>
    <w:rsid w:val="006E71C7"/>
    <w:rsid w:val="00704B56"/>
    <w:rsid w:val="00710A4A"/>
    <w:rsid w:val="00713F92"/>
    <w:rsid w:val="00730BFC"/>
    <w:rsid w:val="00741245"/>
    <w:rsid w:val="00750F29"/>
    <w:rsid w:val="00762772"/>
    <w:rsid w:val="00773F48"/>
    <w:rsid w:val="00776559"/>
    <w:rsid w:val="00792837"/>
    <w:rsid w:val="007977E3"/>
    <w:rsid w:val="007B320E"/>
    <w:rsid w:val="007B7740"/>
    <w:rsid w:val="007C0673"/>
    <w:rsid w:val="007E1759"/>
    <w:rsid w:val="007E388B"/>
    <w:rsid w:val="007E3904"/>
    <w:rsid w:val="007E6B2D"/>
    <w:rsid w:val="007F0666"/>
    <w:rsid w:val="007F65D0"/>
    <w:rsid w:val="00803ECB"/>
    <w:rsid w:val="0080480A"/>
    <w:rsid w:val="00807F39"/>
    <w:rsid w:val="0081197C"/>
    <w:rsid w:val="00812DA3"/>
    <w:rsid w:val="00814020"/>
    <w:rsid w:val="008200F6"/>
    <w:rsid w:val="0082034E"/>
    <w:rsid w:val="00822D2D"/>
    <w:rsid w:val="008408F5"/>
    <w:rsid w:val="008671DB"/>
    <w:rsid w:val="0088143F"/>
    <w:rsid w:val="00883EB9"/>
    <w:rsid w:val="00886510"/>
    <w:rsid w:val="008871E7"/>
    <w:rsid w:val="008B0B97"/>
    <w:rsid w:val="008C633F"/>
    <w:rsid w:val="008D1608"/>
    <w:rsid w:val="008D2178"/>
    <w:rsid w:val="008D403A"/>
    <w:rsid w:val="008E56B4"/>
    <w:rsid w:val="008F3006"/>
    <w:rsid w:val="00901355"/>
    <w:rsid w:val="00935E90"/>
    <w:rsid w:val="009512F3"/>
    <w:rsid w:val="009671C9"/>
    <w:rsid w:val="00971CFF"/>
    <w:rsid w:val="00986434"/>
    <w:rsid w:val="009911D1"/>
    <w:rsid w:val="009A2812"/>
    <w:rsid w:val="009B2A53"/>
    <w:rsid w:val="009B340F"/>
    <w:rsid w:val="009B5BAC"/>
    <w:rsid w:val="009C3BF5"/>
    <w:rsid w:val="009C5B5B"/>
    <w:rsid w:val="009E3A5F"/>
    <w:rsid w:val="009E4B71"/>
    <w:rsid w:val="009F17D6"/>
    <w:rsid w:val="00A076EA"/>
    <w:rsid w:val="00A10A03"/>
    <w:rsid w:val="00A15A31"/>
    <w:rsid w:val="00A23EC2"/>
    <w:rsid w:val="00A40B43"/>
    <w:rsid w:val="00A42619"/>
    <w:rsid w:val="00A512F6"/>
    <w:rsid w:val="00A56305"/>
    <w:rsid w:val="00A64349"/>
    <w:rsid w:val="00A668F1"/>
    <w:rsid w:val="00A93BB6"/>
    <w:rsid w:val="00AA1D9D"/>
    <w:rsid w:val="00AA1E5D"/>
    <w:rsid w:val="00AA4EB4"/>
    <w:rsid w:val="00AF11B1"/>
    <w:rsid w:val="00AF7742"/>
    <w:rsid w:val="00B114CE"/>
    <w:rsid w:val="00B273F4"/>
    <w:rsid w:val="00B432A7"/>
    <w:rsid w:val="00B43BEC"/>
    <w:rsid w:val="00B53EA6"/>
    <w:rsid w:val="00B556D6"/>
    <w:rsid w:val="00B609DE"/>
    <w:rsid w:val="00B713A4"/>
    <w:rsid w:val="00B8688D"/>
    <w:rsid w:val="00B93039"/>
    <w:rsid w:val="00B953D7"/>
    <w:rsid w:val="00BA407F"/>
    <w:rsid w:val="00BA43B6"/>
    <w:rsid w:val="00BB0313"/>
    <w:rsid w:val="00BC3F35"/>
    <w:rsid w:val="00BC666C"/>
    <w:rsid w:val="00BD69B9"/>
    <w:rsid w:val="00BE0F2F"/>
    <w:rsid w:val="00BE0F98"/>
    <w:rsid w:val="00C03A28"/>
    <w:rsid w:val="00C27D6C"/>
    <w:rsid w:val="00C31F2E"/>
    <w:rsid w:val="00C34E94"/>
    <w:rsid w:val="00C36E08"/>
    <w:rsid w:val="00C4272A"/>
    <w:rsid w:val="00C4751F"/>
    <w:rsid w:val="00C67CE3"/>
    <w:rsid w:val="00C72677"/>
    <w:rsid w:val="00C739EE"/>
    <w:rsid w:val="00C7433D"/>
    <w:rsid w:val="00CA068D"/>
    <w:rsid w:val="00CC0082"/>
    <w:rsid w:val="00D05C42"/>
    <w:rsid w:val="00D11924"/>
    <w:rsid w:val="00D15276"/>
    <w:rsid w:val="00D43E27"/>
    <w:rsid w:val="00D47F04"/>
    <w:rsid w:val="00D50CFF"/>
    <w:rsid w:val="00D61D13"/>
    <w:rsid w:val="00D702CF"/>
    <w:rsid w:val="00D73655"/>
    <w:rsid w:val="00D73CE6"/>
    <w:rsid w:val="00D74ED8"/>
    <w:rsid w:val="00D83A37"/>
    <w:rsid w:val="00D933EB"/>
    <w:rsid w:val="00DB166E"/>
    <w:rsid w:val="00DB1C07"/>
    <w:rsid w:val="00DB496E"/>
    <w:rsid w:val="00DB6405"/>
    <w:rsid w:val="00DB7365"/>
    <w:rsid w:val="00DD18B3"/>
    <w:rsid w:val="00DD6AB6"/>
    <w:rsid w:val="00DD7549"/>
    <w:rsid w:val="00DE4466"/>
    <w:rsid w:val="00DE5AF2"/>
    <w:rsid w:val="00DF203A"/>
    <w:rsid w:val="00DF4B54"/>
    <w:rsid w:val="00DF4D9A"/>
    <w:rsid w:val="00E12D53"/>
    <w:rsid w:val="00E16354"/>
    <w:rsid w:val="00E17D40"/>
    <w:rsid w:val="00E22657"/>
    <w:rsid w:val="00E4249F"/>
    <w:rsid w:val="00E67F16"/>
    <w:rsid w:val="00E70833"/>
    <w:rsid w:val="00E727B8"/>
    <w:rsid w:val="00E95306"/>
    <w:rsid w:val="00EA08E7"/>
    <w:rsid w:val="00EA395E"/>
    <w:rsid w:val="00EB22C5"/>
    <w:rsid w:val="00EB2CA5"/>
    <w:rsid w:val="00EC4622"/>
    <w:rsid w:val="00EC6536"/>
    <w:rsid w:val="00ED2215"/>
    <w:rsid w:val="00EF1A56"/>
    <w:rsid w:val="00EF5AB8"/>
    <w:rsid w:val="00F03122"/>
    <w:rsid w:val="00F27B80"/>
    <w:rsid w:val="00F30F12"/>
    <w:rsid w:val="00F32892"/>
    <w:rsid w:val="00F403B5"/>
    <w:rsid w:val="00F519DF"/>
    <w:rsid w:val="00F51D9F"/>
    <w:rsid w:val="00F52A33"/>
    <w:rsid w:val="00F56534"/>
    <w:rsid w:val="00F643B5"/>
    <w:rsid w:val="00F66354"/>
    <w:rsid w:val="00F66CC4"/>
    <w:rsid w:val="00F7633F"/>
    <w:rsid w:val="00F8719D"/>
    <w:rsid w:val="00F876DC"/>
    <w:rsid w:val="00F930F9"/>
    <w:rsid w:val="00FA0FD2"/>
    <w:rsid w:val="00FB462F"/>
    <w:rsid w:val="00FC3106"/>
    <w:rsid w:val="00FC497D"/>
    <w:rsid w:val="00FC72F2"/>
    <w:rsid w:val="00FD3447"/>
    <w:rsid w:val="00FD6F2C"/>
    <w:rsid w:val="00FE00CA"/>
    <w:rsid w:val="00FE3C3A"/>
    <w:rsid w:val="0BA37E4F"/>
    <w:rsid w:val="14300761"/>
    <w:rsid w:val="1DD22E07"/>
    <w:rsid w:val="217D4210"/>
    <w:rsid w:val="2EDCA493"/>
    <w:rsid w:val="34947033"/>
    <w:rsid w:val="3780DEAF"/>
    <w:rsid w:val="3BA582E6"/>
    <w:rsid w:val="498B3730"/>
    <w:rsid w:val="4A06EFFE"/>
    <w:rsid w:val="53F0D630"/>
    <w:rsid w:val="60E67E13"/>
    <w:rsid w:val="6D6755DD"/>
    <w:rsid w:val="73DBC57E"/>
    <w:rsid w:val="744657A2"/>
    <w:rsid w:val="763ABA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AECD4"/>
  <w15:chartTrackingRefBased/>
  <w15:docId w15:val="{7A522883-DF88-4D24-9DF6-23EEC94B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43"/>
  </w:style>
  <w:style w:type="paragraph" w:styleId="Heading1">
    <w:name w:val="heading 1"/>
    <w:basedOn w:val="BodyText"/>
    <w:next w:val="BodyText"/>
    <w:link w:val="Heading1Char"/>
    <w:qFormat/>
    <w:rsid w:val="00D47F04"/>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47F04"/>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47F04"/>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title">
    <w:name w:val="attachment title"/>
    <w:next w:val="BodyText"/>
    <w:qFormat/>
    <w:rsid w:val="00D47F04"/>
    <w:pPr>
      <w:keepNext/>
      <w:keepLines/>
      <w:widowControl w:val="0"/>
      <w:spacing w:after="220" w:line="240" w:lineRule="auto"/>
      <w:jc w:val="center"/>
      <w:outlineLvl w:val="0"/>
    </w:pPr>
    <w:rPr>
      <w:rFonts w:eastAsia="Times New Roman" w:cs="Arial"/>
      <w:kern w:val="0"/>
      <w14:ligatures w14:val="none"/>
    </w:rPr>
  </w:style>
  <w:style w:type="paragraph" w:styleId="BodyText">
    <w:name w:val="Body Text"/>
    <w:link w:val="BodyTextChar"/>
    <w:rsid w:val="00D47F04"/>
    <w:pPr>
      <w:spacing w:after="220" w:line="240" w:lineRule="auto"/>
    </w:pPr>
    <w:rPr>
      <w:rFonts w:cs="Arial"/>
      <w:kern w:val="0"/>
      <w14:ligatures w14:val="none"/>
    </w:rPr>
  </w:style>
  <w:style w:type="character" w:customStyle="1" w:styleId="BodyTextChar">
    <w:name w:val="Body Text Char"/>
    <w:basedOn w:val="DefaultParagraphFont"/>
    <w:link w:val="BodyText"/>
    <w:rsid w:val="00D47F04"/>
    <w:rPr>
      <w:rFonts w:cs="Arial"/>
      <w:kern w:val="0"/>
      <w14:ligatures w14:val="none"/>
    </w:rPr>
  </w:style>
  <w:style w:type="paragraph" w:customStyle="1" w:styleId="BodyText-table">
    <w:name w:val="Body Text - table"/>
    <w:qFormat/>
    <w:rsid w:val="00D47F04"/>
    <w:pPr>
      <w:spacing w:after="0" w:line="240" w:lineRule="auto"/>
    </w:pPr>
    <w:rPr>
      <w:kern w:val="0"/>
      <w14:ligatures w14:val="none"/>
    </w:rPr>
  </w:style>
  <w:style w:type="paragraph" w:styleId="BodyText2">
    <w:name w:val="Body Text 2"/>
    <w:basedOn w:val="Normal"/>
    <w:link w:val="BodyText2Char"/>
    <w:rsid w:val="00D47F04"/>
    <w:pPr>
      <w:autoSpaceDE w:val="0"/>
      <w:autoSpaceDN w:val="0"/>
      <w:adjustRightInd w:val="0"/>
      <w:spacing w:after="220" w:line="240" w:lineRule="auto"/>
      <w:ind w:left="360"/>
    </w:pPr>
    <w:rPr>
      <w:rFonts w:eastAsia="Times New Roman" w:cs="Arial"/>
      <w:kern w:val="0"/>
      <w14:ligatures w14:val="none"/>
    </w:rPr>
  </w:style>
  <w:style w:type="character" w:customStyle="1" w:styleId="BodyText2Char">
    <w:name w:val="Body Text 2 Char"/>
    <w:basedOn w:val="DefaultParagraphFont"/>
    <w:link w:val="BodyText2"/>
    <w:rsid w:val="00D47F04"/>
    <w:rPr>
      <w:rFonts w:eastAsia="Times New Roman" w:cs="Arial"/>
      <w:kern w:val="0"/>
      <w14:ligatures w14:val="none"/>
    </w:rPr>
  </w:style>
  <w:style w:type="paragraph" w:customStyle="1" w:styleId="EffectiveDate">
    <w:name w:val="Effective Date"/>
    <w:next w:val="BodyText"/>
    <w:qFormat/>
    <w:rsid w:val="00D47F04"/>
    <w:pPr>
      <w:spacing w:before="220" w:after="440" w:line="240" w:lineRule="auto"/>
      <w:jc w:val="center"/>
    </w:pPr>
    <w:rPr>
      <w:rFonts w:eastAsia="Times New Roman" w:cs="Arial"/>
      <w:kern w:val="0"/>
      <w14:ligatures w14:val="none"/>
    </w:rPr>
  </w:style>
  <w:style w:type="paragraph" w:styleId="Header">
    <w:name w:val="header"/>
    <w:basedOn w:val="Normal"/>
    <w:link w:val="HeaderChar"/>
    <w:rsid w:val="00D47F04"/>
    <w:pPr>
      <w:widowControl w:val="0"/>
      <w:tabs>
        <w:tab w:val="center" w:pos="4320"/>
        <w:tab w:val="right" w:pos="8640"/>
      </w:tabs>
      <w:autoSpaceDE w:val="0"/>
      <w:autoSpaceDN w:val="0"/>
      <w:adjustRightInd w:val="0"/>
      <w:spacing w:after="0" w:line="240" w:lineRule="auto"/>
    </w:pPr>
    <w:rPr>
      <w:rFonts w:eastAsia="Times New Roman" w:cs="Arial"/>
      <w:kern w:val="0"/>
      <w14:ligatures w14:val="none"/>
    </w:rPr>
  </w:style>
  <w:style w:type="character" w:customStyle="1" w:styleId="HeaderChar">
    <w:name w:val="Header Char"/>
    <w:basedOn w:val="DefaultParagraphFont"/>
    <w:link w:val="Header"/>
    <w:rsid w:val="00D47F04"/>
    <w:rPr>
      <w:rFonts w:eastAsia="Times New Roman" w:cs="Arial"/>
      <w:kern w:val="0"/>
      <w14:ligatures w14:val="none"/>
    </w:rPr>
  </w:style>
  <w:style w:type="character" w:customStyle="1" w:styleId="Heading1Char">
    <w:name w:val="Heading 1 Char"/>
    <w:basedOn w:val="DefaultParagraphFont"/>
    <w:link w:val="Heading1"/>
    <w:rsid w:val="00D47F04"/>
    <w:rPr>
      <w:rFonts w:eastAsiaTheme="majorEastAsia" w:cstheme="majorBidi"/>
      <w:caps/>
      <w:kern w:val="0"/>
      <w14:ligatures w14:val="none"/>
    </w:rPr>
  </w:style>
  <w:style w:type="character" w:customStyle="1" w:styleId="Heading2Char">
    <w:name w:val="Heading 2 Char"/>
    <w:basedOn w:val="DefaultParagraphFont"/>
    <w:link w:val="Heading2"/>
    <w:rsid w:val="00D47F04"/>
    <w:rPr>
      <w:rFonts w:eastAsiaTheme="majorEastAsia" w:cstheme="majorBidi"/>
      <w:kern w:val="0"/>
      <w:szCs w:val="26"/>
      <w14:ligatures w14:val="none"/>
    </w:rPr>
  </w:style>
  <w:style w:type="character" w:customStyle="1" w:styleId="Heading3Char">
    <w:name w:val="Heading 3 Char"/>
    <w:basedOn w:val="DefaultParagraphFont"/>
    <w:link w:val="Heading3"/>
    <w:rsid w:val="00D47F04"/>
    <w:rPr>
      <w:rFonts w:cs="Arial"/>
      <w:kern w:val="0"/>
      <w14:ligatures w14:val="none"/>
    </w:rPr>
  </w:style>
  <w:style w:type="table" w:customStyle="1" w:styleId="IM">
    <w:name w:val="IM"/>
    <w:basedOn w:val="TableNormal"/>
    <w:uiPriority w:val="99"/>
    <w:rsid w:val="00D47F0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D47F04"/>
    <w:pPr>
      <w:widowControl w:val="0"/>
      <w:pBdr>
        <w:top w:val="single" w:sz="8" w:space="3" w:color="auto"/>
        <w:bottom w:val="single" w:sz="8" w:space="3" w:color="auto"/>
      </w:pBdr>
      <w:spacing w:after="220" w:line="240" w:lineRule="auto"/>
      <w:jc w:val="center"/>
    </w:pPr>
    <w:rPr>
      <w:rFonts w:cs="Arial"/>
      <w:iCs/>
      <w:caps/>
      <w:kern w:val="0"/>
      <w14:ligatures w14:val="none"/>
    </w:rPr>
  </w:style>
  <w:style w:type="paragraph" w:customStyle="1" w:styleId="JOURNALHeading2">
    <w:name w:val="JOURNAL Heading 2"/>
    <w:basedOn w:val="BodyText"/>
    <w:qFormat/>
    <w:rsid w:val="00D47F04"/>
    <w:pPr>
      <w:keepNext/>
      <w:spacing w:before="440"/>
      <w:ind w:left="2520" w:hanging="2520"/>
    </w:pPr>
    <w:rPr>
      <w:bCs/>
    </w:rPr>
  </w:style>
  <w:style w:type="paragraph" w:customStyle="1" w:styleId="JournalTOPIC">
    <w:name w:val="Journal TOPIC"/>
    <w:basedOn w:val="Normal"/>
    <w:qFormat/>
    <w:rsid w:val="00D47F04"/>
    <w:pPr>
      <w:keepNext/>
      <w:keepLines/>
      <w:pageBreakBefore/>
      <w:widowControl w:val="0"/>
      <w:autoSpaceDE w:val="0"/>
      <w:autoSpaceDN w:val="0"/>
      <w:adjustRightInd w:val="0"/>
      <w:spacing w:after="220" w:line="240" w:lineRule="auto"/>
      <w:jc w:val="center"/>
      <w:outlineLvl w:val="1"/>
    </w:pPr>
    <w:rPr>
      <w:rFonts w:cs="Arial"/>
      <w:kern w:val="0"/>
      <w14:ligatures w14:val="none"/>
    </w:rPr>
  </w:style>
  <w:style w:type="paragraph" w:customStyle="1" w:styleId="Lista">
    <w:name w:val="List a"/>
    <w:basedOn w:val="BodyText"/>
    <w:rsid w:val="00D47F04"/>
    <w:pPr>
      <w:widowControl w:val="0"/>
      <w:autoSpaceDE w:val="0"/>
      <w:autoSpaceDN w:val="0"/>
      <w:adjustRightInd w:val="0"/>
    </w:pPr>
    <w:rPr>
      <w:rFonts w:eastAsia="Times New Roman" w:cs="Times New Roman"/>
      <w:szCs w:val="20"/>
    </w:rPr>
  </w:style>
  <w:style w:type="paragraph" w:styleId="ListBullet2">
    <w:name w:val="List Bullet 2"/>
    <w:unhideWhenUsed/>
    <w:rsid w:val="00D47F04"/>
    <w:pPr>
      <w:numPr>
        <w:numId w:val="2"/>
      </w:numPr>
      <w:spacing w:after="220" w:line="240" w:lineRule="auto"/>
    </w:pPr>
    <w:rPr>
      <w:rFonts w:cs="Arial"/>
      <w:kern w:val="0"/>
      <w14:ligatures w14:val="none"/>
    </w:rPr>
  </w:style>
  <w:style w:type="paragraph" w:styleId="ListBullet3">
    <w:name w:val="List Bullet 3"/>
    <w:basedOn w:val="Normal"/>
    <w:uiPriority w:val="99"/>
    <w:unhideWhenUsed/>
    <w:rsid w:val="003D518F"/>
    <w:pPr>
      <w:numPr>
        <w:numId w:val="4"/>
      </w:numPr>
      <w:autoSpaceDE w:val="0"/>
      <w:autoSpaceDN w:val="0"/>
      <w:adjustRightInd w:val="0"/>
      <w:spacing w:after="220" w:line="240" w:lineRule="auto"/>
    </w:pPr>
    <w:rPr>
      <w:rFonts w:cs="Arial"/>
      <w:kern w:val="0"/>
      <w14:ligatures w14:val="none"/>
    </w:rPr>
  </w:style>
  <w:style w:type="paragraph" w:customStyle="1" w:styleId="NRCINSPECTIONMANUAL">
    <w:name w:val="NRC INSPECTION MANUAL"/>
    <w:next w:val="BodyText"/>
    <w:link w:val="NRCINSPECTIONMANUALChar"/>
    <w:qFormat/>
    <w:rsid w:val="00D47F04"/>
    <w:pPr>
      <w:tabs>
        <w:tab w:val="center" w:pos="4680"/>
        <w:tab w:val="right" w:pos="9360"/>
      </w:tabs>
      <w:spacing w:after="220" w:line="240" w:lineRule="auto"/>
    </w:pPr>
    <w:rPr>
      <w:rFonts w:cs="Arial"/>
      <w:kern w:val="0"/>
      <w:sz w:val="20"/>
      <w14:ligatures w14:val="none"/>
    </w:rPr>
  </w:style>
  <w:style w:type="character" w:customStyle="1" w:styleId="NRCINSPECTIONMANUALChar">
    <w:name w:val="NRC INSPECTION MANUAL Char"/>
    <w:basedOn w:val="DefaultParagraphFont"/>
    <w:link w:val="NRCINSPECTIONMANUAL"/>
    <w:rsid w:val="00D47F04"/>
    <w:rPr>
      <w:rFonts w:cs="Arial"/>
      <w:kern w:val="0"/>
      <w:sz w:val="20"/>
      <w14:ligatures w14:val="none"/>
    </w:rPr>
  </w:style>
  <w:style w:type="paragraph" w:customStyle="1" w:styleId="SectionTitlePage">
    <w:name w:val="Section Title Page"/>
    <w:basedOn w:val="BodyText"/>
    <w:rsid w:val="00D47F04"/>
    <w:pPr>
      <w:jc w:val="center"/>
    </w:pPr>
    <w:rPr>
      <w:rFonts w:eastAsia="Times New Roman" w:cs="Times New Roman"/>
      <w:szCs w:val="20"/>
    </w:rPr>
  </w:style>
  <w:style w:type="paragraph" w:customStyle="1" w:styleId="Signatureline">
    <w:name w:val="Signature line"/>
    <w:basedOn w:val="BodyText"/>
    <w:qFormat/>
    <w:rsid w:val="00D47F04"/>
    <w:pPr>
      <w:keepLines/>
      <w:widowControl w:val="0"/>
      <w:spacing w:before="440"/>
    </w:pPr>
  </w:style>
  <w:style w:type="paragraph" w:styleId="Title">
    <w:name w:val="Title"/>
    <w:basedOn w:val="Normal"/>
    <w:next w:val="Normal"/>
    <w:link w:val="TitleChar"/>
    <w:qFormat/>
    <w:rsid w:val="00D47F04"/>
    <w:pPr>
      <w:autoSpaceDE w:val="0"/>
      <w:autoSpaceDN w:val="0"/>
      <w:adjustRightInd w:val="0"/>
      <w:spacing w:before="220" w:after="220" w:line="240" w:lineRule="auto"/>
      <w:jc w:val="center"/>
    </w:pPr>
    <w:rPr>
      <w:rFonts w:eastAsia="Times New Roman" w:cs="Arial"/>
      <w:kern w:val="0"/>
      <w14:ligatures w14:val="none"/>
    </w:rPr>
  </w:style>
  <w:style w:type="character" w:customStyle="1" w:styleId="TitleChar">
    <w:name w:val="Title Char"/>
    <w:basedOn w:val="DefaultParagraphFont"/>
    <w:link w:val="Title"/>
    <w:rsid w:val="00D47F04"/>
    <w:rPr>
      <w:rFonts w:eastAsia="Times New Roman" w:cs="Arial"/>
      <w:kern w:val="0"/>
      <w14:ligatures w14:val="none"/>
    </w:rPr>
  </w:style>
  <w:style w:type="paragraph" w:styleId="TOC1">
    <w:name w:val="toc 1"/>
    <w:basedOn w:val="Normal"/>
    <w:next w:val="Normal"/>
    <w:uiPriority w:val="39"/>
    <w:rsid w:val="00A512F6"/>
    <w:pPr>
      <w:widowControl w:val="0"/>
      <w:tabs>
        <w:tab w:val="right" w:leader="dot" w:pos="9360"/>
      </w:tabs>
      <w:autoSpaceDE w:val="0"/>
      <w:autoSpaceDN w:val="0"/>
      <w:adjustRightInd w:val="0"/>
      <w:spacing w:after="120"/>
      <w:ind w:left="720" w:hanging="720"/>
      <w:contextualSpacing/>
    </w:pPr>
    <w:rPr>
      <w:rFonts w:eastAsia="Times New Roman" w:cs="Times New Roman"/>
      <w:kern w:val="0"/>
      <w:szCs w:val="24"/>
      <w14:ligatures w14:val="none"/>
    </w:rPr>
  </w:style>
  <w:style w:type="paragraph" w:styleId="TOCHeading">
    <w:name w:val="TOC Heading"/>
    <w:basedOn w:val="Heading1"/>
    <w:next w:val="Normal"/>
    <w:uiPriority w:val="39"/>
    <w:unhideWhenUsed/>
    <w:qFormat/>
    <w:rsid w:val="00A512F6"/>
    <w:pPr>
      <w:widowControl/>
      <w:autoSpaceDE/>
      <w:autoSpaceDN/>
      <w:adjustRightInd/>
      <w:spacing w:before="0" w:line="259" w:lineRule="auto"/>
      <w:ind w:left="0" w:firstLine="0"/>
      <w:jc w:val="center"/>
      <w:outlineLvl w:val="9"/>
    </w:pPr>
    <w:rPr>
      <w:caps w:val="0"/>
      <w:szCs w:val="32"/>
    </w:rPr>
  </w:style>
  <w:style w:type="paragraph" w:styleId="Revision">
    <w:name w:val="Revision"/>
    <w:hidden/>
    <w:uiPriority w:val="99"/>
    <w:semiHidden/>
    <w:rsid w:val="00971CFF"/>
    <w:pPr>
      <w:spacing w:after="0" w:line="240" w:lineRule="auto"/>
    </w:pPr>
  </w:style>
  <w:style w:type="character" w:styleId="Hyperlink">
    <w:name w:val="Hyperlink"/>
    <w:basedOn w:val="DefaultParagraphFont"/>
    <w:uiPriority w:val="99"/>
    <w:unhideWhenUsed/>
    <w:rsid w:val="00971CFF"/>
    <w:rPr>
      <w:color w:val="0563C1" w:themeColor="hyperlink"/>
      <w:u w:val="single"/>
    </w:rPr>
  </w:style>
  <w:style w:type="paragraph" w:customStyle="1" w:styleId="2number">
    <w:name w:val="2number"/>
    <w:basedOn w:val="Normal"/>
    <w:rsid w:val="005264C2"/>
    <w:pPr>
      <w:widowControl w:val="0"/>
      <w:numPr>
        <w:numId w:val="5"/>
      </w:numPr>
      <w:autoSpaceDE w:val="0"/>
      <w:autoSpaceDN w:val="0"/>
      <w:adjustRightInd w:val="0"/>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6205F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518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8FE"/>
  </w:style>
  <w:style w:type="paragraph" w:styleId="TOC2">
    <w:name w:val="toc 2"/>
    <w:basedOn w:val="Normal"/>
    <w:next w:val="Normal"/>
    <w:uiPriority w:val="39"/>
    <w:rsid w:val="001A16CD"/>
    <w:pPr>
      <w:widowControl w:val="0"/>
      <w:autoSpaceDE w:val="0"/>
      <w:autoSpaceDN w:val="0"/>
      <w:adjustRightInd w:val="0"/>
      <w:spacing w:after="120"/>
      <w:ind w:left="1080" w:hanging="720"/>
      <w:contextualSpacing/>
    </w:pPr>
    <w:rPr>
      <w:rFonts w:eastAsia="Times New Roman" w:cs="Times New Roman"/>
      <w:kern w:val="0"/>
      <w:szCs w:val="24"/>
      <w14:ligatures w14:val="none"/>
    </w:rPr>
  </w:style>
  <w:style w:type="paragraph" w:styleId="TOC3">
    <w:name w:val="toc 3"/>
    <w:basedOn w:val="Normal"/>
    <w:next w:val="Normal"/>
    <w:autoRedefine/>
    <w:uiPriority w:val="39"/>
    <w:unhideWhenUsed/>
    <w:rsid w:val="001A16CD"/>
    <w:pPr>
      <w:widowControl w:val="0"/>
      <w:tabs>
        <w:tab w:val="right" w:leader="dot" w:pos="9350"/>
      </w:tabs>
      <w:autoSpaceDE w:val="0"/>
      <w:autoSpaceDN w:val="0"/>
      <w:adjustRightInd w:val="0"/>
      <w:spacing w:after="120" w:line="240" w:lineRule="auto"/>
      <w:ind w:left="720"/>
      <w:contextualSpacing/>
    </w:pPr>
    <w:rPr>
      <w:rFonts w:eastAsia="Times New Roman" w:cs="Times New Roman"/>
      <w:noProof/>
      <w:kern w:val="0"/>
      <w:szCs w:val="24"/>
      <w14:ligatures w14:val="none"/>
    </w:rPr>
  </w:style>
  <w:style w:type="paragraph" w:customStyle="1" w:styleId="BoxBodytext3">
    <w:name w:val="Box Body text 3"/>
    <w:basedOn w:val="BodyText3"/>
    <w:qFormat/>
    <w:rsid w:val="001A16CD"/>
    <w:pPr>
      <w:pBdr>
        <w:top w:val="single" w:sz="4" w:space="4" w:color="auto"/>
        <w:left w:val="single" w:sz="4" w:space="4" w:color="auto"/>
        <w:bottom w:val="single" w:sz="4" w:space="4" w:color="auto"/>
        <w:right w:val="single" w:sz="4" w:space="4" w:color="auto"/>
      </w:pBdr>
      <w:spacing w:after="220" w:line="240" w:lineRule="auto"/>
      <w:ind w:left="720" w:right="720"/>
    </w:pPr>
    <w:rPr>
      <w:rFonts w:eastAsia="Times New Roman" w:cs="Arial"/>
      <w:kern w:val="0"/>
      <w:sz w:val="22"/>
      <w:szCs w:val="22"/>
      <w14:ligatures w14:val="none"/>
    </w:rPr>
  </w:style>
  <w:style w:type="paragraph" w:styleId="BodyText3">
    <w:name w:val="Body Text 3"/>
    <w:basedOn w:val="Normal"/>
    <w:link w:val="BodyText3Char"/>
    <w:uiPriority w:val="99"/>
    <w:semiHidden/>
    <w:unhideWhenUsed/>
    <w:rsid w:val="001A16CD"/>
    <w:pPr>
      <w:spacing w:after="120"/>
    </w:pPr>
    <w:rPr>
      <w:sz w:val="16"/>
      <w:szCs w:val="16"/>
    </w:rPr>
  </w:style>
  <w:style w:type="character" w:customStyle="1" w:styleId="BodyText3Char">
    <w:name w:val="Body Text 3 Char"/>
    <w:basedOn w:val="DefaultParagraphFont"/>
    <w:link w:val="BodyText3"/>
    <w:uiPriority w:val="99"/>
    <w:semiHidden/>
    <w:rsid w:val="001A16CD"/>
    <w:rPr>
      <w:sz w:val="16"/>
      <w:szCs w:val="16"/>
    </w:rPr>
  </w:style>
  <w:style w:type="paragraph" w:styleId="ListBullet">
    <w:name w:val="List Bullet"/>
    <w:basedOn w:val="Normal"/>
    <w:uiPriority w:val="99"/>
    <w:unhideWhenUsed/>
    <w:rsid w:val="001A16CD"/>
    <w:pPr>
      <w:widowControl w:val="0"/>
      <w:numPr>
        <w:numId w:val="12"/>
      </w:numPr>
      <w:autoSpaceDE w:val="0"/>
      <w:autoSpaceDN w:val="0"/>
      <w:adjustRightInd w:val="0"/>
      <w:spacing w:after="220" w:line="240" w:lineRule="auto"/>
    </w:pPr>
    <w:rPr>
      <w:rFonts w:eastAsia="Times New Roman" w:cs="Times New Roman"/>
      <w:kern w:val="0"/>
      <w:szCs w:val="24"/>
      <w14:ligatures w14:val="none"/>
    </w:rPr>
  </w:style>
  <w:style w:type="paragraph" w:styleId="TOC4">
    <w:name w:val="toc 4"/>
    <w:basedOn w:val="Normal"/>
    <w:next w:val="Normal"/>
    <w:autoRedefine/>
    <w:uiPriority w:val="39"/>
    <w:unhideWhenUsed/>
    <w:rsid w:val="001A16CD"/>
    <w:pPr>
      <w:widowControl w:val="0"/>
      <w:autoSpaceDE w:val="0"/>
      <w:autoSpaceDN w:val="0"/>
      <w:adjustRightInd w:val="0"/>
      <w:spacing w:after="100" w:line="240" w:lineRule="auto"/>
      <w:ind w:left="720"/>
    </w:pPr>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C7433D"/>
    <w:rPr>
      <w:sz w:val="16"/>
      <w:szCs w:val="16"/>
    </w:rPr>
  </w:style>
  <w:style w:type="paragraph" w:styleId="CommentText">
    <w:name w:val="annotation text"/>
    <w:basedOn w:val="Normal"/>
    <w:link w:val="CommentTextChar"/>
    <w:uiPriority w:val="99"/>
    <w:unhideWhenUsed/>
    <w:rsid w:val="00C7433D"/>
    <w:pPr>
      <w:spacing w:line="240" w:lineRule="auto"/>
    </w:pPr>
    <w:rPr>
      <w:sz w:val="20"/>
      <w:szCs w:val="20"/>
    </w:rPr>
  </w:style>
  <w:style w:type="character" w:customStyle="1" w:styleId="CommentTextChar">
    <w:name w:val="Comment Text Char"/>
    <w:basedOn w:val="DefaultParagraphFont"/>
    <w:link w:val="CommentText"/>
    <w:uiPriority w:val="99"/>
    <w:rsid w:val="00C7433D"/>
    <w:rPr>
      <w:sz w:val="20"/>
      <w:szCs w:val="20"/>
    </w:rPr>
  </w:style>
  <w:style w:type="paragraph" w:styleId="CommentSubject">
    <w:name w:val="annotation subject"/>
    <w:basedOn w:val="CommentText"/>
    <w:next w:val="CommentText"/>
    <w:link w:val="CommentSubjectChar"/>
    <w:uiPriority w:val="99"/>
    <w:semiHidden/>
    <w:unhideWhenUsed/>
    <w:rsid w:val="00C7433D"/>
    <w:rPr>
      <w:b/>
      <w:bCs/>
    </w:rPr>
  </w:style>
  <w:style w:type="character" w:customStyle="1" w:styleId="CommentSubjectChar">
    <w:name w:val="Comment Subject Char"/>
    <w:basedOn w:val="CommentTextChar"/>
    <w:link w:val="CommentSubject"/>
    <w:uiPriority w:val="99"/>
    <w:semiHidden/>
    <w:rsid w:val="00C7433D"/>
    <w:rPr>
      <w:b/>
      <w:bCs/>
      <w:sz w:val="20"/>
      <w:szCs w:val="20"/>
    </w:rPr>
  </w:style>
  <w:style w:type="character" w:styleId="Mention">
    <w:name w:val="Mention"/>
    <w:basedOn w:val="DefaultParagraphFont"/>
    <w:uiPriority w:val="99"/>
    <w:unhideWhenUsed/>
    <w:rsid w:val="0081197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talog.nfpa.org/CFI-I-Water-Based-Fire-Suppression-Systems-Online-Training-P21375.aspx" TargetMode="External"/><Relationship Id="rId18" Type="http://schemas.openxmlformats.org/officeDocument/2006/relationships/hyperlink" Target="https://www.osha.gov/laws-regs/mou/2013-09-0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catalog.nfpa.org/NFPA-13-Fire-Sprinkler-Installation-Requirements-Chapter-8-2016-Online-Training-P21317.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atalog.nfpa.org/Using-NFPA-25-to-Inspect-Test-and-Maintain-Sprinkler-Systems-Online-Training-P21367.aspx"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talog.nfpa.org/CFI-I-Fire-Extinguishers-and-Plans-Online-Training-P21377.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C790EAD-AA64-456E-8F20-1C6889D1D737}">
  <ds:schemaRefs>
    <ds:schemaRef ds:uri="http://schemas.openxmlformats.org/officeDocument/2006/bibliography"/>
  </ds:schemaRefs>
</ds:datastoreItem>
</file>

<file path=customXml/itemProps2.xml><?xml version="1.0" encoding="utf-8"?>
<ds:datastoreItem xmlns:ds="http://schemas.openxmlformats.org/officeDocument/2006/customXml" ds:itemID="{B953472A-2EA0-4DE9-A9A4-F48A175D714C}">
  <ds:schemaRefs>
    <ds:schemaRef ds:uri="http://schemas.microsoft.com/sharepoint/v3/contenttype/forms"/>
  </ds:schemaRefs>
</ds:datastoreItem>
</file>

<file path=customXml/itemProps3.xml><?xml version="1.0" encoding="utf-8"?>
<ds:datastoreItem xmlns:ds="http://schemas.openxmlformats.org/officeDocument/2006/customXml" ds:itemID="{220F751C-0F47-4514-8F31-54DA91756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07ABE-4148-4AA2-BA2A-4889836F2D3C}">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Template.dotx</Template>
  <TotalTime>3</TotalTime>
  <Pages>25</Pages>
  <Words>4082</Words>
  <Characters>26376</Characters>
  <Application>Microsoft Office Word</Application>
  <DocSecurity>2</DocSecurity>
  <Lines>659</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30030</CharactersWithSpaces>
  <SharedDoc>false</SharedDoc>
  <HLinks>
    <vt:vector size="138" baseType="variant">
      <vt:variant>
        <vt:i4>5505119</vt:i4>
      </vt:variant>
      <vt:variant>
        <vt:i4>105</vt:i4>
      </vt:variant>
      <vt:variant>
        <vt:i4>0</vt:i4>
      </vt:variant>
      <vt:variant>
        <vt:i4>5</vt:i4>
      </vt:variant>
      <vt:variant>
        <vt:lpwstr>https://www.osha.gov/laws-regs/mou/2013-09-06</vt:lpwstr>
      </vt:variant>
      <vt:variant>
        <vt:lpwstr/>
      </vt:variant>
      <vt:variant>
        <vt:i4>262155</vt:i4>
      </vt:variant>
      <vt:variant>
        <vt:i4>102</vt:i4>
      </vt:variant>
      <vt:variant>
        <vt:i4>0</vt:i4>
      </vt:variant>
      <vt:variant>
        <vt:i4>5</vt:i4>
      </vt:variant>
      <vt:variant>
        <vt:lpwstr>https://catalog.nfpa.org/NFPA-13-Fire-Sprinkler-Installation-Requirements-Chapter-8-2016-Online-Training-P21317.aspx</vt:lpwstr>
      </vt:variant>
      <vt:variant>
        <vt:lpwstr/>
      </vt:variant>
      <vt:variant>
        <vt:i4>65548</vt:i4>
      </vt:variant>
      <vt:variant>
        <vt:i4>99</vt:i4>
      </vt:variant>
      <vt:variant>
        <vt:i4>0</vt:i4>
      </vt:variant>
      <vt:variant>
        <vt:i4>5</vt:i4>
      </vt:variant>
      <vt:variant>
        <vt:lpwstr>https://catalog.nfpa.org/Using-NFPA-25-to-Inspect-Test-and-Maintain-Sprinkler-Systems-Online-Training-P21367.aspx</vt:lpwstr>
      </vt:variant>
      <vt:variant>
        <vt:lpwstr/>
      </vt:variant>
      <vt:variant>
        <vt:i4>3932205</vt:i4>
      </vt:variant>
      <vt:variant>
        <vt:i4>96</vt:i4>
      </vt:variant>
      <vt:variant>
        <vt:i4>0</vt:i4>
      </vt:variant>
      <vt:variant>
        <vt:i4>5</vt:i4>
      </vt:variant>
      <vt:variant>
        <vt:lpwstr>https://catalog.nfpa.org/CFI-I-Fire-Extinguishers-and-Plans-Online-Training-P21377.aspx</vt:lpwstr>
      </vt:variant>
      <vt:variant>
        <vt:lpwstr/>
      </vt:variant>
      <vt:variant>
        <vt:i4>6422582</vt:i4>
      </vt:variant>
      <vt:variant>
        <vt:i4>93</vt:i4>
      </vt:variant>
      <vt:variant>
        <vt:i4>0</vt:i4>
      </vt:variant>
      <vt:variant>
        <vt:i4>5</vt:i4>
      </vt:variant>
      <vt:variant>
        <vt:lpwstr>https://catalog.nfpa.org/CFI-I-Water-Based-Fire-Suppression-Systems-Online-Training-P21375.aspx</vt:lpwstr>
      </vt:variant>
      <vt:variant>
        <vt:lpwstr/>
      </vt:variant>
      <vt:variant>
        <vt:i4>1376307</vt:i4>
      </vt:variant>
      <vt:variant>
        <vt:i4>86</vt:i4>
      </vt:variant>
      <vt:variant>
        <vt:i4>0</vt:i4>
      </vt:variant>
      <vt:variant>
        <vt:i4>5</vt:i4>
      </vt:variant>
      <vt:variant>
        <vt:lpwstr/>
      </vt:variant>
      <vt:variant>
        <vt:lpwstr>_Toc167272243</vt:lpwstr>
      </vt:variant>
      <vt:variant>
        <vt:i4>1376307</vt:i4>
      </vt:variant>
      <vt:variant>
        <vt:i4>80</vt:i4>
      </vt:variant>
      <vt:variant>
        <vt:i4>0</vt:i4>
      </vt:variant>
      <vt:variant>
        <vt:i4>5</vt:i4>
      </vt:variant>
      <vt:variant>
        <vt:lpwstr/>
      </vt:variant>
      <vt:variant>
        <vt:lpwstr>_Toc167272242</vt:lpwstr>
      </vt:variant>
      <vt:variant>
        <vt:i4>1376307</vt:i4>
      </vt:variant>
      <vt:variant>
        <vt:i4>74</vt:i4>
      </vt:variant>
      <vt:variant>
        <vt:i4>0</vt:i4>
      </vt:variant>
      <vt:variant>
        <vt:i4>5</vt:i4>
      </vt:variant>
      <vt:variant>
        <vt:lpwstr/>
      </vt:variant>
      <vt:variant>
        <vt:lpwstr>_Toc167272241</vt:lpwstr>
      </vt:variant>
      <vt:variant>
        <vt:i4>1376307</vt:i4>
      </vt:variant>
      <vt:variant>
        <vt:i4>68</vt:i4>
      </vt:variant>
      <vt:variant>
        <vt:i4>0</vt:i4>
      </vt:variant>
      <vt:variant>
        <vt:i4>5</vt:i4>
      </vt:variant>
      <vt:variant>
        <vt:lpwstr/>
      </vt:variant>
      <vt:variant>
        <vt:lpwstr>_Toc167272240</vt:lpwstr>
      </vt:variant>
      <vt:variant>
        <vt:i4>1179699</vt:i4>
      </vt:variant>
      <vt:variant>
        <vt:i4>62</vt:i4>
      </vt:variant>
      <vt:variant>
        <vt:i4>0</vt:i4>
      </vt:variant>
      <vt:variant>
        <vt:i4>5</vt:i4>
      </vt:variant>
      <vt:variant>
        <vt:lpwstr/>
      </vt:variant>
      <vt:variant>
        <vt:lpwstr>_Toc167272239</vt:lpwstr>
      </vt:variant>
      <vt:variant>
        <vt:i4>1179699</vt:i4>
      </vt:variant>
      <vt:variant>
        <vt:i4>56</vt:i4>
      </vt:variant>
      <vt:variant>
        <vt:i4>0</vt:i4>
      </vt:variant>
      <vt:variant>
        <vt:i4>5</vt:i4>
      </vt:variant>
      <vt:variant>
        <vt:lpwstr/>
      </vt:variant>
      <vt:variant>
        <vt:lpwstr>_Toc167272238</vt:lpwstr>
      </vt:variant>
      <vt:variant>
        <vt:i4>1179699</vt:i4>
      </vt:variant>
      <vt:variant>
        <vt:i4>50</vt:i4>
      </vt:variant>
      <vt:variant>
        <vt:i4>0</vt:i4>
      </vt:variant>
      <vt:variant>
        <vt:i4>5</vt:i4>
      </vt:variant>
      <vt:variant>
        <vt:lpwstr/>
      </vt:variant>
      <vt:variant>
        <vt:lpwstr>_Toc167272237</vt:lpwstr>
      </vt:variant>
      <vt:variant>
        <vt:i4>1179699</vt:i4>
      </vt:variant>
      <vt:variant>
        <vt:i4>44</vt:i4>
      </vt:variant>
      <vt:variant>
        <vt:i4>0</vt:i4>
      </vt:variant>
      <vt:variant>
        <vt:i4>5</vt:i4>
      </vt:variant>
      <vt:variant>
        <vt:lpwstr/>
      </vt:variant>
      <vt:variant>
        <vt:lpwstr>_Toc167272236</vt:lpwstr>
      </vt:variant>
      <vt:variant>
        <vt:i4>1179699</vt:i4>
      </vt:variant>
      <vt:variant>
        <vt:i4>38</vt:i4>
      </vt:variant>
      <vt:variant>
        <vt:i4>0</vt:i4>
      </vt:variant>
      <vt:variant>
        <vt:i4>5</vt:i4>
      </vt:variant>
      <vt:variant>
        <vt:lpwstr/>
      </vt:variant>
      <vt:variant>
        <vt:lpwstr>_Toc167272235</vt:lpwstr>
      </vt:variant>
      <vt:variant>
        <vt:i4>1179699</vt:i4>
      </vt:variant>
      <vt:variant>
        <vt:i4>32</vt:i4>
      </vt:variant>
      <vt:variant>
        <vt:i4>0</vt:i4>
      </vt:variant>
      <vt:variant>
        <vt:i4>5</vt:i4>
      </vt:variant>
      <vt:variant>
        <vt:lpwstr/>
      </vt:variant>
      <vt:variant>
        <vt:lpwstr>_Toc167272234</vt:lpwstr>
      </vt:variant>
      <vt:variant>
        <vt:i4>1179699</vt:i4>
      </vt:variant>
      <vt:variant>
        <vt:i4>26</vt:i4>
      </vt:variant>
      <vt:variant>
        <vt:i4>0</vt:i4>
      </vt:variant>
      <vt:variant>
        <vt:i4>5</vt:i4>
      </vt:variant>
      <vt:variant>
        <vt:lpwstr/>
      </vt:variant>
      <vt:variant>
        <vt:lpwstr>_Toc167272233</vt:lpwstr>
      </vt:variant>
      <vt:variant>
        <vt:i4>1179699</vt:i4>
      </vt:variant>
      <vt:variant>
        <vt:i4>20</vt:i4>
      </vt:variant>
      <vt:variant>
        <vt:i4>0</vt:i4>
      </vt:variant>
      <vt:variant>
        <vt:i4>5</vt:i4>
      </vt:variant>
      <vt:variant>
        <vt:lpwstr/>
      </vt:variant>
      <vt:variant>
        <vt:lpwstr>_Toc167272232</vt:lpwstr>
      </vt:variant>
      <vt:variant>
        <vt:i4>1179699</vt:i4>
      </vt:variant>
      <vt:variant>
        <vt:i4>14</vt:i4>
      </vt:variant>
      <vt:variant>
        <vt:i4>0</vt:i4>
      </vt:variant>
      <vt:variant>
        <vt:i4>5</vt:i4>
      </vt:variant>
      <vt:variant>
        <vt:lpwstr/>
      </vt:variant>
      <vt:variant>
        <vt:lpwstr>_Toc167272231</vt:lpwstr>
      </vt:variant>
      <vt:variant>
        <vt:i4>1179699</vt:i4>
      </vt:variant>
      <vt:variant>
        <vt:i4>8</vt:i4>
      </vt:variant>
      <vt:variant>
        <vt:i4>0</vt:i4>
      </vt:variant>
      <vt:variant>
        <vt:i4>5</vt:i4>
      </vt:variant>
      <vt:variant>
        <vt:lpwstr/>
      </vt:variant>
      <vt:variant>
        <vt:lpwstr>_Toc167272230</vt:lpwstr>
      </vt:variant>
      <vt:variant>
        <vt:i4>1245235</vt:i4>
      </vt:variant>
      <vt:variant>
        <vt:i4>2</vt:i4>
      </vt:variant>
      <vt:variant>
        <vt:i4>0</vt:i4>
      </vt:variant>
      <vt:variant>
        <vt:i4>5</vt:i4>
      </vt:variant>
      <vt:variant>
        <vt:lpwstr/>
      </vt:variant>
      <vt:variant>
        <vt:lpwstr>_Toc167272229</vt:lpwstr>
      </vt:variant>
      <vt:variant>
        <vt:i4>1638513</vt:i4>
      </vt:variant>
      <vt:variant>
        <vt:i4>6</vt:i4>
      </vt:variant>
      <vt:variant>
        <vt:i4>0</vt:i4>
      </vt:variant>
      <vt:variant>
        <vt:i4>5</vt:i4>
      </vt:variant>
      <vt:variant>
        <vt:lpwstr>mailto:ECM2@NRC.GOV</vt:lpwstr>
      </vt:variant>
      <vt:variant>
        <vt:lpwstr/>
      </vt:variant>
      <vt:variant>
        <vt:i4>1114238</vt:i4>
      </vt:variant>
      <vt:variant>
        <vt:i4>3</vt:i4>
      </vt:variant>
      <vt:variant>
        <vt:i4>0</vt:i4>
      </vt:variant>
      <vt:variant>
        <vt:i4>5</vt:i4>
      </vt:variant>
      <vt:variant>
        <vt:lpwstr>mailto:TLT2@NRC.GOV</vt:lpwstr>
      </vt:variant>
      <vt:variant>
        <vt:lpwstr/>
      </vt:variant>
      <vt:variant>
        <vt:i4>1114238</vt:i4>
      </vt:variant>
      <vt:variant>
        <vt:i4>0</vt:i4>
      </vt:variant>
      <vt:variant>
        <vt:i4>0</vt:i4>
      </vt:variant>
      <vt:variant>
        <vt:i4>5</vt:i4>
      </vt:variant>
      <vt:variant>
        <vt:lpwstr>mailto:TLT2@NRC.GOV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4</cp:revision>
  <cp:lastPrinted>2026-02-04T22:32:00Z</cp:lastPrinted>
  <dcterms:created xsi:type="dcterms:W3CDTF">2026-02-04T22:29:00Z</dcterms:created>
  <dcterms:modified xsi:type="dcterms:W3CDTF">2026-02-04T22:33:00Z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01aab563-6b5f-4100-9348-e0f658e8f32f</vt:lpwstr>
  </property>
</Properties>
</file>